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665EB" w14:textId="77777777" w:rsidR="00F95C17" w:rsidRDefault="00932C88">
      <w:pPr>
        <w:rPr>
          <w:b/>
        </w:rPr>
      </w:pPr>
      <w:r w:rsidRPr="00932C88">
        <w:rPr>
          <w:b/>
        </w:rPr>
        <w:t>Priloga 6:   2.4. Predvidene vrste operacij – Sinergije in dopolnjevanje (člen 11 (2)(j)</w:t>
      </w:r>
    </w:p>
    <w:p w14:paraId="0C509C26" w14:textId="77777777" w:rsidR="00932C88" w:rsidRPr="00932C88" w:rsidRDefault="00932C88" w:rsidP="00932C88">
      <w:pPr>
        <w:pBdr>
          <w:top w:val="nil"/>
          <w:left w:val="nil"/>
          <w:bottom w:val="nil"/>
          <w:right w:val="nil"/>
          <w:between w:val="nil"/>
        </w:pBdr>
        <w:spacing w:after="0" w:line="276" w:lineRule="auto"/>
        <w:ind w:left="23" w:hanging="23"/>
        <w:jc w:val="both"/>
        <w:rPr>
          <w:rFonts w:eastAsia="Times New Roman" w:cstheme="minorHAnsi"/>
          <w:lang w:eastAsia="sl-SI"/>
        </w:rPr>
      </w:pPr>
      <w:r w:rsidRPr="00932C88">
        <w:rPr>
          <w:rFonts w:eastAsia="Times New Roman" w:cstheme="minorHAnsi"/>
          <w:lang w:eastAsia="sl-SI"/>
        </w:rPr>
        <w:t xml:space="preserve">Sredstva Sklada za pravični prehod bodo komplementarna tistim, ki so Sloveniji na voljo v okviru Načrta za okrevanje in odpornost ter za izvajanje cilja „naložbe za delovna mesta in rast“ in drugih razpoložljivih virov kot so, pri naslednjih ukrepih: </w:t>
      </w:r>
    </w:p>
    <w:p w14:paraId="0B8324FD" w14:textId="77777777" w:rsidR="00932C88" w:rsidRPr="00932C88" w:rsidRDefault="00932C88" w:rsidP="00932C88">
      <w:pPr>
        <w:numPr>
          <w:ilvl w:val="0"/>
          <w:numId w:val="1"/>
        </w:numPr>
        <w:pBdr>
          <w:top w:val="nil"/>
          <w:left w:val="nil"/>
          <w:bottom w:val="nil"/>
          <w:right w:val="nil"/>
          <w:between w:val="nil"/>
        </w:pBdr>
        <w:spacing w:before="120" w:after="0" w:line="276" w:lineRule="auto"/>
        <w:ind w:left="426"/>
        <w:jc w:val="both"/>
        <w:rPr>
          <w:rFonts w:eastAsia="Times New Roman" w:cstheme="minorHAnsi"/>
          <w:b/>
          <w:lang w:eastAsia="sl-SI"/>
        </w:rPr>
      </w:pPr>
      <w:r w:rsidRPr="00932C88">
        <w:rPr>
          <w:rFonts w:eastAsia="Times New Roman" w:cstheme="minorHAnsi"/>
          <w:b/>
          <w:lang w:eastAsia="sl-SI"/>
        </w:rPr>
        <w:t>izkoriščanje potencialov za razogljičenje regije:</w:t>
      </w:r>
    </w:p>
    <w:p w14:paraId="412EC6D1" w14:textId="77777777" w:rsidR="00932C88" w:rsidRPr="00932C88" w:rsidRDefault="00932C88" w:rsidP="00932C88">
      <w:pPr>
        <w:numPr>
          <w:ilvl w:val="1"/>
          <w:numId w:val="1"/>
        </w:numPr>
        <w:pBdr>
          <w:top w:val="nil"/>
          <w:left w:val="nil"/>
          <w:bottom w:val="nil"/>
          <w:right w:val="nil"/>
          <w:between w:val="nil"/>
        </w:pBdr>
        <w:spacing w:before="120" w:after="0" w:line="276" w:lineRule="auto"/>
        <w:ind w:left="851"/>
        <w:jc w:val="both"/>
        <w:rPr>
          <w:rFonts w:eastAsia="Times New Roman" w:cstheme="minorHAnsi"/>
          <w:lang w:eastAsia="sl-SI"/>
        </w:rPr>
      </w:pPr>
      <w:r w:rsidRPr="00932C88">
        <w:rPr>
          <w:rFonts w:eastAsia="Times New Roman" w:cstheme="minorHAnsi"/>
          <w:b/>
          <w:lang w:eastAsia="sl-SI"/>
        </w:rPr>
        <w:t>1.1. Proizvodnja različnih tehnologij OVE</w:t>
      </w:r>
      <w:r w:rsidRPr="00932C88">
        <w:rPr>
          <w:rFonts w:eastAsia="Times New Roman" w:cstheme="minorHAnsi"/>
          <w:lang w:eastAsia="sl-SI"/>
        </w:rPr>
        <w:t xml:space="preserve"> z ukrepom Programa EKP 21-27: »Proizvodnja električne energije v sončnih elektrarnah (razmejitev: SPP prostorsko in okoljsko degradirana območja zaradi premogovništva in NOO: »nove zmogljivosti za proizvodnjo električne energije iz OVE (razmejitev: v NOO geotermalna tehnologija in hidroelektrarne ter sončna tehnologija za javne stavbe) ter sredstva programa Obzorje Evropa (npr. Teaming).</w:t>
      </w:r>
    </w:p>
    <w:p w14:paraId="3A8E0FA6" w14:textId="77777777" w:rsidR="00932C88" w:rsidRPr="00932C88" w:rsidRDefault="00932C88" w:rsidP="00932C88">
      <w:pPr>
        <w:numPr>
          <w:ilvl w:val="1"/>
          <w:numId w:val="1"/>
        </w:numPr>
        <w:pBdr>
          <w:top w:val="nil"/>
          <w:left w:val="nil"/>
          <w:bottom w:val="nil"/>
          <w:right w:val="nil"/>
          <w:between w:val="nil"/>
        </w:pBdr>
        <w:spacing w:before="120" w:after="0" w:line="276" w:lineRule="auto"/>
        <w:ind w:left="851"/>
        <w:jc w:val="both"/>
        <w:rPr>
          <w:rFonts w:eastAsia="Times New Roman" w:cstheme="minorHAnsi"/>
          <w:lang w:eastAsia="sl-SI"/>
        </w:rPr>
      </w:pPr>
      <w:r w:rsidRPr="00932C88">
        <w:rPr>
          <w:rFonts w:eastAsia="Times New Roman" w:cstheme="minorHAnsi"/>
          <w:b/>
          <w:lang w:eastAsia="sl-SI"/>
        </w:rPr>
        <w:t>1.2. Ukrepi za izboljšanje energetske učinkovitosti</w:t>
      </w:r>
      <w:r w:rsidRPr="00932C88">
        <w:rPr>
          <w:rFonts w:eastAsia="Times New Roman" w:cstheme="minorHAnsi"/>
          <w:lang w:eastAsia="sl-SI"/>
        </w:rPr>
        <w:t xml:space="preserve"> z ukrepoma P EKP 21-27: »celovita energetska prenova stavb javnega sektorja (razmejitev: javni sektor) in »Celovita energetska prenova stavb zasebnega storitvenega sektorja« (razmejitev: storitveni sektor-glede na DSEPS). In ukrepom NOO »energetska sanacijo javnih stavb, ki so izjemnega upravnega ali kulturnega pomena«. </w:t>
      </w:r>
    </w:p>
    <w:p w14:paraId="76FB3755" w14:textId="77777777" w:rsidR="00932C88" w:rsidRPr="00932C88" w:rsidRDefault="00932C88" w:rsidP="00932C88">
      <w:pPr>
        <w:numPr>
          <w:ilvl w:val="0"/>
          <w:numId w:val="1"/>
        </w:numPr>
        <w:pBdr>
          <w:top w:val="nil"/>
          <w:left w:val="nil"/>
          <w:bottom w:val="nil"/>
          <w:right w:val="nil"/>
          <w:between w:val="nil"/>
        </w:pBdr>
        <w:spacing w:before="120" w:after="0" w:line="276" w:lineRule="auto"/>
        <w:ind w:left="426"/>
        <w:jc w:val="both"/>
        <w:rPr>
          <w:rFonts w:eastAsia="Times New Roman" w:cstheme="minorHAnsi"/>
          <w:lang w:eastAsia="sl-SI"/>
        </w:rPr>
      </w:pPr>
      <w:r w:rsidRPr="00932C88">
        <w:rPr>
          <w:rFonts w:eastAsia="Times New Roman" w:cstheme="minorHAnsi"/>
          <w:b/>
          <w:lang w:eastAsia="sl-SI"/>
        </w:rPr>
        <w:t>trajnostni, prožni in raznolik gospodarski razvoj</w:t>
      </w:r>
      <w:r w:rsidRPr="00932C88">
        <w:rPr>
          <w:rFonts w:eastAsia="Times New Roman" w:cstheme="minorHAnsi"/>
          <w:lang w:eastAsia="sl-SI"/>
        </w:rPr>
        <w:t>:</w:t>
      </w:r>
    </w:p>
    <w:p w14:paraId="1E86A487" w14:textId="77777777" w:rsidR="00932C88" w:rsidRPr="00932C88" w:rsidRDefault="00932C88" w:rsidP="00932C88">
      <w:pPr>
        <w:numPr>
          <w:ilvl w:val="1"/>
          <w:numId w:val="1"/>
        </w:numPr>
        <w:pBdr>
          <w:top w:val="nil"/>
          <w:left w:val="nil"/>
          <w:bottom w:val="nil"/>
          <w:right w:val="nil"/>
          <w:between w:val="nil"/>
        </w:pBdr>
        <w:spacing w:before="120" w:after="0" w:line="276" w:lineRule="auto"/>
        <w:ind w:left="851"/>
        <w:jc w:val="both"/>
        <w:rPr>
          <w:rFonts w:ascii="Times New Roman" w:eastAsia="Times New Roman" w:hAnsi="Times New Roman" w:cstheme="minorHAnsi"/>
          <w:sz w:val="24"/>
          <w:lang w:eastAsia="sl-SI"/>
        </w:rPr>
      </w:pPr>
      <w:r w:rsidRPr="00932C88">
        <w:rPr>
          <w:rFonts w:eastAsia="Times New Roman" w:cstheme="minorHAnsi"/>
          <w:b/>
          <w:lang w:eastAsia="sl-SI"/>
        </w:rPr>
        <w:t>2.1.2</w:t>
      </w:r>
      <w:r w:rsidRPr="00932C88">
        <w:rPr>
          <w:rFonts w:eastAsia="Times New Roman" w:cstheme="minorHAnsi"/>
          <w:b/>
          <w:lang w:eastAsia="sl-SI"/>
        </w:rPr>
        <w:tab/>
        <w:t>Naložbe v podjetja</w:t>
      </w:r>
      <w:r w:rsidRPr="00932C88">
        <w:rPr>
          <w:rFonts w:ascii="Times New Roman" w:eastAsia="Times New Roman" w:hAnsi="Times New Roman" w:cstheme="minorHAnsi"/>
          <w:b/>
          <w:sz w:val="24"/>
          <w:lang w:eastAsia="sl-SI"/>
        </w:rPr>
        <w:t xml:space="preserve"> </w:t>
      </w:r>
      <w:r w:rsidRPr="00932C88">
        <w:rPr>
          <w:rFonts w:eastAsia="Times New Roman" w:cstheme="minorHAnsi"/>
          <w:lang w:eastAsia="sl-SI"/>
        </w:rPr>
        <w:t>z ukrepom NOO: »C3 K2: Dvig produktivnosti, prijazno poslovno okolje za investitorje - C: Podpora za dekarbonizacijo, produktivnost in konkurenčnost podjetij« (razmejitev: NOO spodbujanje večjih investicij za večjo produktivnost in konkurenčnost ter investicij v obmejnih problemskih območjih, ukrep SPP prilagojen na regijo - podpora MSP in velikih podjetij v regiji, ki bodo prešla na bolj trajnostno poslovanje in imela ključno vlogo pri nadomestitvi izgubljenih delovnih mest zaradi prestrukturiranja. V razpisu SPP bo določeno, da investicije, že podprte s sredstvi is razpisa NOO, ne morejo biti dvojno financirane še s sredstvi iz razpisa SPP).</w:t>
      </w:r>
    </w:p>
    <w:p w14:paraId="2E629135" w14:textId="77777777" w:rsidR="00932C88" w:rsidRPr="00932C88" w:rsidRDefault="00932C88" w:rsidP="00932C88">
      <w:pPr>
        <w:numPr>
          <w:ilvl w:val="1"/>
          <w:numId w:val="1"/>
        </w:numPr>
        <w:pBdr>
          <w:top w:val="nil"/>
          <w:left w:val="nil"/>
          <w:bottom w:val="nil"/>
          <w:right w:val="nil"/>
          <w:between w:val="nil"/>
        </w:pBdr>
        <w:spacing w:before="120" w:after="0" w:line="276" w:lineRule="auto"/>
        <w:ind w:left="851"/>
        <w:jc w:val="both"/>
        <w:rPr>
          <w:rFonts w:ascii="Times New Roman" w:eastAsia="Times New Roman" w:hAnsi="Times New Roman" w:cs="Times New Roman"/>
          <w:sz w:val="28"/>
          <w:szCs w:val="24"/>
          <w:lang w:eastAsia="sl-SI"/>
        </w:rPr>
      </w:pPr>
      <w:r w:rsidRPr="00932C88">
        <w:rPr>
          <w:rFonts w:eastAsia="Times New Roman" w:cstheme="minorHAnsi"/>
          <w:b/>
          <w:lang w:eastAsia="sl-SI"/>
        </w:rPr>
        <w:t>2.1.3.</w:t>
      </w:r>
      <w:r w:rsidRPr="00932C88">
        <w:rPr>
          <w:rFonts w:eastAsia="Times New Roman" w:cstheme="minorHAnsi"/>
          <w:lang w:eastAsia="sl-SI"/>
        </w:rPr>
        <w:tab/>
      </w:r>
      <w:r w:rsidRPr="00932C88">
        <w:rPr>
          <w:rFonts w:eastAsia="Times New Roman" w:cstheme="minorHAnsi"/>
          <w:b/>
          <w:lang w:eastAsia="sl-SI"/>
        </w:rPr>
        <w:t>Pilotni in demonstracijski projekti</w:t>
      </w:r>
      <w:r w:rsidRPr="00932C88">
        <w:rPr>
          <w:rFonts w:eastAsia="Times New Roman" w:cstheme="minorHAnsi"/>
          <w:lang w:eastAsia="sl-SI"/>
        </w:rPr>
        <w:t xml:space="preserve"> z ukrepom Programa EKP 21-27: </w:t>
      </w:r>
      <w:bookmarkStart w:id="0" w:name="_Toc96856131"/>
      <w:r w:rsidRPr="00932C88">
        <w:rPr>
          <w:rFonts w:eastAsia="Times New Roman" w:cstheme="minorHAnsi"/>
          <w:lang w:eastAsia="sl-SI"/>
        </w:rPr>
        <w:t>»PN 1:Inovacijska družba znanja</w:t>
      </w:r>
      <w:bookmarkEnd w:id="0"/>
      <w:r w:rsidRPr="00932C88">
        <w:rPr>
          <w:rFonts w:eastAsia="Times New Roman" w:cstheme="minorHAnsi"/>
          <w:lang w:eastAsia="sl-SI"/>
        </w:rPr>
        <w:t xml:space="preserve">, </w:t>
      </w:r>
      <w:bookmarkStart w:id="1" w:name="_Toc96856132"/>
      <w:r w:rsidRPr="00932C88">
        <w:rPr>
          <w:rFonts w:eastAsia="Times New Roman" w:cstheme="minorHAnsi"/>
          <w:lang w:eastAsia="sl-SI"/>
        </w:rPr>
        <w:t>Specifični cilj 1.1: Razvoj in izboljšanje raziskovalne in inovacijske zmogljivosti ter uvajanje naprednih tehnologij</w:t>
      </w:r>
      <w:bookmarkEnd w:id="1"/>
      <w:r w:rsidRPr="00932C88">
        <w:rPr>
          <w:rFonts w:eastAsia="Times New Roman" w:cstheme="minorHAnsi"/>
          <w:lang w:eastAsia="sl-SI"/>
        </w:rPr>
        <w:t>«, kjer bodo podprte aktivnosti demonstracijskih centrov, ki bodo spodbujali višje ravni tehnološke razvitosti (TRL 6-9) na prednostnih področjih S5 in NOO: »C3 K1: RRI – Raziskave, razvoj in inovacije - D: Sofinanciranje investicij v RRI demonstracijske in pilotne projekte«. V okviru NOO podpora projektom konzorcijev podjetij in raziskovalnih organizacij. (razmejitev: Ukrep SPP prilagojen na regijo in krepitev povezovanja z JRO v regiji, navezava na DUBT);</w:t>
      </w:r>
    </w:p>
    <w:p w14:paraId="166960A5" w14:textId="77777777" w:rsidR="00932C88" w:rsidRPr="00932C88" w:rsidRDefault="00932C88" w:rsidP="00932C88">
      <w:pPr>
        <w:numPr>
          <w:ilvl w:val="1"/>
          <w:numId w:val="1"/>
        </w:numPr>
        <w:pBdr>
          <w:top w:val="nil"/>
          <w:left w:val="nil"/>
          <w:bottom w:val="nil"/>
          <w:right w:val="nil"/>
          <w:between w:val="nil"/>
        </w:pBdr>
        <w:spacing w:before="120" w:after="0" w:line="276" w:lineRule="auto"/>
        <w:ind w:left="851"/>
        <w:jc w:val="both"/>
        <w:rPr>
          <w:rFonts w:eastAsia="Times New Roman" w:cstheme="minorHAnsi"/>
          <w:lang w:eastAsia="sl-SI"/>
        </w:rPr>
      </w:pPr>
      <w:r w:rsidRPr="00932C88">
        <w:rPr>
          <w:rFonts w:eastAsia="Times New Roman" w:cstheme="minorHAnsi"/>
          <w:b/>
          <w:lang w:eastAsia="sl-SI"/>
        </w:rPr>
        <w:t>2.2.1</w:t>
      </w:r>
      <w:r w:rsidRPr="00932C88">
        <w:rPr>
          <w:rFonts w:eastAsia="Times New Roman" w:cstheme="minorHAnsi"/>
          <w:b/>
          <w:lang w:eastAsia="sl-SI"/>
        </w:rPr>
        <w:tab/>
        <w:t>Vlaganja v nadaljnji funkcionalni razvoj saniranih površin, vključno z ekonomsko-poslovno infrastrukturo</w:t>
      </w:r>
      <w:r w:rsidRPr="00932C88">
        <w:rPr>
          <w:rFonts w:eastAsia="Times New Roman" w:cstheme="minorHAnsi"/>
          <w:lang w:eastAsia="sl-SI"/>
        </w:rPr>
        <w:t xml:space="preserve"> (poslovne cone in podjetniški inkubatorji) z ukrepom NOO: »C3 K2: Dvig produktivnosti, prijazno poslovno okolje za investitorje - D: Zagotavljanje inovativnih ekosistemov ekonomsko-poslovne infrastrukture«(razmejitev: SPP degradirana območja zaradi premogovništva, NOO specializirane cone in cone z lažjim dostopom do avtocestnega omrežja);</w:t>
      </w:r>
    </w:p>
    <w:p w14:paraId="63AD4ADE" w14:textId="77777777" w:rsidR="00932C88" w:rsidRPr="00932C88" w:rsidRDefault="00932C88" w:rsidP="00932C88">
      <w:pPr>
        <w:numPr>
          <w:ilvl w:val="0"/>
          <w:numId w:val="1"/>
        </w:numPr>
        <w:pBdr>
          <w:top w:val="nil"/>
          <w:left w:val="nil"/>
          <w:bottom w:val="nil"/>
          <w:right w:val="nil"/>
          <w:between w:val="nil"/>
        </w:pBdr>
        <w:spacing w:before="120" w:after="0" w:line="276" w:lineRule="auto"/>
        <w:ind w:left="426"/>
        <w:jc w:val="both"/>
        <w:rPr>
          <w:rFonts w:eastAsia="Times New Roman" w:cstheme="minorHAnsi"/>
          <w:b/>
          <w:lang w:eastAsia="sl-SI"/>
        </w:rPr>
      </w:pPr>
      <w:r w:rsidRPr="00932C88">
        <w:rPr>
          <w:rFonts w:eastAsia="Times New Roman" w:cstheme="minorHAnsi"/>
          <w:b/>
          <w:lang w:eastAsia="sl-SI"/>
        </w:rPr>
        <w:t>Visoko motivirani in usposobljeni prebivalci:</w:t>
      </w:r>
    </w:p>
    <w:p w14:paraId="0A1E17F2" w14:textId="77777777" w:rsidR="00932C88" w:rsidRPr="00932C88" w:rsidRDefault="00932C88" w:rsidP="00932C88">
      <w:pPr>
        <w:numPr>
          <w:ilvl w:val="1"/>
          <w:numId w:val="1"/>
        </w:numPr>
        <w:pBdr>
          <w:top w:val="nil"/>
          <w:left w:val="nil"/>
          <w:bottom w:val="nil"/>
          <w:right w:val="nil"/>
          <w:between w:val="nil"/>
        </w:pBdr>
        <w:spacing w:before="120" w:after="0" w:line="276" w:lineRule="auto"/>
        <w:ind w:left="851"/>
        <w:jc w:val="both"/>
        <w:rPr>
          <w:rFonts w:ascii="Times New Roman" w:eastAsia="Times New Roman" w:hAnsi="Times New Roman" w:cs="Times New Roman"/>
          <w:sz w:val="24"/>
          <w:szCs w:val="24"/>
          <w:lang w:eastAsia="sl-SI"/>
        </w:rPr>
      </w:pPr>
      <w:r w:rsidRPr="00932C88">
        <w:rPr>
          <w:rFonts w:eastAsia="Times New Roman" w:cstheme="minorHAnsi"/>
          <w:b/>
          <w:lang w:eastAsia="sl-SI"/>
        </w:rPr>
        <w:t>3.1. Obogateno izvajanje kakovostnega in dostopnega učenja</w:t>
      </w:r>
      <w:r w:rsidRPr="00932C88" w:rsidDel="00405900">
        <w:rPr>
          <w:rFonts w:ascii="Times New Roman" w:eastAsia="Times New Roman" w:hAnsi="Times New Roman" w:cstheme="minorHAnsi"/>
          <w:b/>
          <w:sz w:val="24"/>
          <w:lang w:eastAsia="sl-SI"/>
        </w:rPr>
        <w:t xml:space="preserve"> </w:t>
      </w:r>
      <w:r w:rsidRPr="00932C88">
        <w:rPr>
          <w:rFonts w:eastAsia="Times New Roman" w:cstheme="minorHAnsi"/>
          <w:lang w:eastAsia="sl-SI"/>
        </w:rPr>
        <w:t xml:space="preserve">se bo v okviru NOO dopolnjeval  z ukrepom »Izvedba eksperimentalnih in pilotnih projektov razvoja digitalnih </w:t>
      </w:r>
      <w:r w:rsidRPr="00932C88">
        <w:rPr>
          <w:rFonts w:eastAsia="Times New Roman" w:cstheme="minorHAnsi"/>
          <w:lang w:eastAsia="sl-SI"/>
        </w:rPr>
        <w:lastRenderedPageBreak/>
        <w:t>kompetenc in temeljnega razvoja RIN« ter ukrepoma v okviru OP 21-27 »Razvijanje digitalnega izobraževanja« in »Krepitev ključnih kompetenc«. V eksperimentalnih in pilotnih projektih v okviru NOO in tudi v okviru OP 21-27 ne bodo vključene vse šole iz Slovenije. S projekti v okviru razvijanja digitalnega izobraževanja v okviru EKP 21-27 se bodo izvajali ukrepi iz Akcijskega načrta za digitalno izobraževanje 2021-2027. Z ukrepi se bo naslavljalo večje število vzgojno izobraževalnih zavodov, ne bodo pa v izvajanje zajeti vsi oddelki znotraj njih. V sklopu krepitve ključnih kompetenc v NOO bo  izvedenih okvirno 7 projektov, ki bodo namenjeni  preizkušanju in testiranju celovitega razvoja digitalnih kompetenc, s poudarkom pri pouku. Rezultati projektov bodo učni scenariji, ki bodo prispevali k formalnemu spreminjanju in nadgradnji učnih načrtov v okviru reforme prenove. Projekti bodo vključevali mrežo po okvirno 20 vzgojno izobraževalnih zavodov. V sklopu SPP se bo na področju krepitve ključnih kompetenc (tudi digitalnih) zagotovil  t.im. vsešolski pristop, kar pomeni da bodo zajeti vsi oddelki vključenih vzgojno izobraževalnih zavodov (obogateno izvajanje). Obenem se bo z aktivnostmi posebej naslavljalo razvojne potenciale v tej regiji (še posebej na podlagi lokalnih možnosti in potreb) in spodbujalo povezovanje z okoljem in širjenje dobrih praks.</w:t>
      </w:r>
      <w:r w:rsidRPr="00932C88" w:rsidDel="00141EDE">
        <w:rPr>
          <w:rFonts w:eastAsia="Times New Roman" w:cstheme="minorHAnsi"/>
          <w:lang w:eastAsia="sl-SI"/>
        </w:rPr>
        <w:t xml:space="preserve"> </w:t>
      </w:r>
    </w:p>
    <w:p w14:paraId="3F89449A" w14:textId="77777777" w:rsidR="00932C88" w:rsidRPr="00932C88" w:rsidRDefault="00932C88" w:rsidP="00932C88">
      <w:pPr>
        <w:numPr>
          <w:ilvl w:val="1"/>
          <w:numId w:val="1"/>
        </w:numPr>
        <w:pBdr>
          <w:top w:val="nil"/>
          <w:left w:val="nil"/>
          <w:bottom w:val="nil"/>
          <w:right w:val="nil"/>
          <w:between w:val="nil"/>
        </w:pBdr>
        <w:spacing w:before="120" w:after="0" w:line="276" w:lineRule="auto"/>
        <w:ind w:left="851"/>
        <w:jc w:val="both"/>
        <w:rPr>
          <w:rFonts w:ascii="Times New Roman" w:eastAsia="Times New Roman" w:hAnsi="Times New Roman" w:cstheme="minorHAnsi"/>
          <w:sz w:val="24"/>
          <w:lang w:eastAsia="sl-SI"/>
        </w:rPr>
      </w:pPr>
      <w:r w:rsidRPr="00932C88">
        <w:rPr>
          <w:rFonts w:eastAsia="Times New Roman" w:cstheme="minorHAnsi"/>
          <w:b/>
          <w:lang w:eastAsia="sl-SI"/>
        </w:rPr>
        <w:t>3.2. Vseživljenjske karierne orientacije in usposabljanje brezposelnih ter iskalcev zaposlitev</w:t>
      </w:r>
      <w:r w:rsidRPr="00932C88">
        <w:rPr>
          <w:rFonts w:ascii="Times New Roman" w:eastAsia="Times New Roman" w:hAnsi="Times New Roman" w:cstheme="minorHAnsi"/>
          <w:sz w:val="24"/>
          <w:lang w:eastAsia="sl-SI"/>
        </w:rPr>
        <w:t xml:space="preserve"> </w:t>
      </w:r>
      <w:r w:rsidRPr="00932C88">
        <w:rPr>
          <w:rFonts w:eastAsia="Times New Roman" w:cstheme="minorHAnsi"/>
          <w:lang w:eastAsia="sl-SI"/>
        </w:rPr>
        <w:t>bo s strani OP 21-27 dopolnjeval ukrep «Pisarna za delodajalce« in bodoča »Platforma za napovedovanje kompetenc« v okviru specifičnega cilja 6.2. (razmejitev: v SPP specifika glede na potrebe ciljnih skupin v premogovni regiji) in s strani NOO ukrep »Usposabljanje in izobraževanje zaposlenih«, ki predstavlja dopolnilni ukrep za drugo ciljno skupino zaposlene (razmejitev: v SPP specifika glede na potrebe ciljnih skupin v premogovni regiji  )</w:t>
      </w:r>
      <w:r w:rsidRPr="00932C88">
        <w:rPr>
          <w:rFonts w:ascii="Times New Roman" w:eastAsia="Times New Roman" w:hAnsi="Times New Roman" w:cstheme="minorHAnsi"/>
          <w:sz w:val="24"/>
          <w:lang w:eastAsia="sl-SI"/>
        </w:rPr>
        <w:t>.</w:t>
      </w:r>
    </w:p>
    <w:p w14:paraId="1019AFCD" w14:textId="77777777" w:rsidR="00932C88" w:rsidRPr="00932C88" w:rsidRDefault="00932C88" w:rsidP="00932C88">
      <w:pPr>
        <w:numPr>
          <w:ilvl w:val="1"/>
          <w:numId w:val="1"/>
        </w:numPr>
        <w:pBdr>
          <w:top w:val="nil"/>
          <w:left w:val="nil"/>
          <w:bottom w:val="nil"/>
          <w:right w:val="nil"/>
          <w:between w:val="nil"/>
        </w:pBdr>
        <w:spacing w:before="120" w:after="0" w:line="276" w:lineRule="auto"/>
        <w:ind w:left="851"/>
        <w:jc w:val="both"/>
        <w:rPr>
          <w:rFonts w:eastAsia="Times New Roman" w:cstheme="minorHAnsi"/>
          <w:sz w:val="24"/>
          <w:lang w:eastAsia="sl-SI"/>
        </w:rPr>
      </w:pPr>
      <w:r w:rsidRPr="00932C88">
        <w:rPr>
          <w:rFonts w:eastAsia="Times New Roman" w:cstheme="minorHAnsi"/>
          <w:b/>
          <w:lang w:eastAsia="sl-SI"/>
        </w:rPr>
        <w:t>3.3. Uvajanje krožnih vsebin v vzgojno izobraževalnih zavodih</w:t>
      </w:r>
      <w:r w:rsidRPr="00932C88">
        <w:rPr>
          <w:rFonts w:ascii="Calibri" w:eastAsia="Calibri" w:hAnsi="Calibri" w:cs="Calibri"/>
          <w:b/>
          <w:sz w:val="24"/>
          <w:lang w:eastAsia="sl-SI"/>
        </w:rPr>
        <w:t xml:space="preserve"> </w:t>
      </w:r>
      <w:r w:rsidRPr="00932C88">
        <w:rPr>
          <w:rFonts w:eastAsia="Times New Roman" w:cstheme="minorHAnsi"/>
          <w:lang w:eastAsia="sl-SI"/>
        </w:rPr>
        <w:t>se bo v okviru NOO dopolnjeval  z ukrepom »Prenova izobraževalnih programov s prenovo ključnih programskih dokumentov (kurikula za vrtce, učnih načrtov ter katalogov znanj)« (razmejitev: SPP: specifičnost lokalnega okolja, vključitev večine vzgojno izobraževalnih zavodov iz lokalnega okolja, mreženje z okoljem) ter ukrepom v okviru OP 21-27 »Krepitev ključnih kompetenc« (razmejitev:  SPP: poudarek na specifičnosti lokalnega okolja, vključenosti večine vzgojno izobraževalnih zavodov iz okolja in vsešolski pristop )</w:t>
      </w:r>
    </w:p>
    <w:p w14:paraId="4479F582" w14:textId="77777777" w:rsidR="00932C88" w:rsidRPr="00932C88" w:rsidRDefault="00932C88" w:rsidP="00932C88">
      <w:pPr>
        <w:pBdr>
          <w:top w:val="nil"/>
          <w:left w:val="nil"/>
          <w:bottom w:val="nil"/>
          <w:right w:val="nil"/>
          <w:between w:val="nil"/>
        </w:pBdr>
        <w:spacing w:after="0" w:line="276" w:lineRule="auto"/>
        <w:ind w:left="23" w:hanging="23"/>
        <w:jc w:val="both"/>
        <w:rPr>
          <w:rFonts w:eastAsia="Times New Roman" w:cstheme="minorHAnsi"/>
          <w:lang w:eastAsia="sl-SI"/>
        </w:rPr>
      </w:pPr>
    </w:p>
    <w:p w14:paraId="15CC523F" w14:textId="77777777" w:rsidR="00932C88" w:rsidRPr="00932C88" w:rsidRDefault="00932C88" w:rsidP="00932C88">
      <w:pPr>
        <w:pBdr>
          <w:top w:val="nil"/>
          <w:left w:val="nil"/>
          <w:bottom w:val="nil"/>
          <w:right w:val="nil"/>
          <w:between w:val="nil"/>
        </w:pBdr>
        <w:spacing w:after="0" w:line="276" w:lineRule="auto"/>
        <w:ind w:left="23" w:hanging="23"/>
        <w:jc w:val="both"/>
        <w:rPr>
          <w:rFonts w:eastAsia="Times New Roman" w:cstheme="minorHAnsi"/>
          <w:lang w:eastAsia="sl-SI"/>
        </w:rPr>
      </w:pPr>
      <w:r w:rsidRPr="00932C88">
        <w:rPr>
          <w:rFonts w:eastAsia="Times New Roman" w:cstheme="minorHAnsi"/>
          <w:lang w:eastAsia="sl-SI"/>
        </w:rPr>
        <w:t>Nadalje bodo vzpostavljene tudi sinergije s spodbudami iz drugih virov, tako nacionalnih kot evropskih centraliziranih virov, pri čemer se načrtuje komplementarnost z ukrepi iz programa Obzorje EU zlasti na področju pospeševanja razvoja in vpeljave zelenih vodikovih tehnologij.</w:t>
      </w:r>
    </w:p>
    <w:p w14:paraId="5A7C0271" w14:textId="77777777" w:rsidR="00932C88" w:rsidRPr="00932C88" w:rsidRDefault="00932C88" w:rsidP="00932C88">
      <w:pPr>
        <w:pBdr>
          <w:top w:val="nil"/>
          <w:left w:val="nil"/>
          <w:bottom w:val="nil"/>
          <w:right w:val="nil"/>
          <w:between w:val="nil"/>
        </w:pBdr>
        <w:spacing w:after="0" w:line="276" w:lineRule="auto"/>
        <w:ind w:left="23" w:hanging="23"/>
        <w:jc w:val="both"/>
        <w:rPr>
          <w:rFonts w:eastAsia="Times New Roman" w:cstheme="minorHAnsi"/>
          <w:lang w:eastAsia="sl-SI"/>
        </w:rPr>
      </w:pPr>
    </w:p>
    <w:p w14:paraId="627694CC" w14:textId="77777777" w:rsidR="00932C88" w:rsidRPr="00932C88" w:rsidRDefault="00932C88" w:rsidP="00932C88">
      <w:pPr>
        <w:pBdr>
          <w:top w:val="nil"/>
          <w:left w:val="nil"/>
          <w:bottom w:val="nil"/>
          <w:right w:val="nil"/>
          <w:between w:val="nil"/>
        </w:pBdr>
        <w:spacing w:after="0" w:line="276" w:lineRule="auto"/>
        <w:ind w:left="23" w:hanging="23"/>
        <w:jc w:val="both"/>
        <w:rPr>
          <w:rFonts w:eastAsia="Times New Roman" w:cstheme="minorHAnsi"/>
          <w:lang w:eastAsia="sl-SI"/>
        </w:rPr>
      </w:pPr>
      <w:r w:rsidRPr="00932C88">
        <w:rPr>
          <w:rFonts w:eastAsia="Times New Roman" w:cstheme="minorHAnsi"/>
          <w:lang w:eastAsia="sl-SI"/>
        </w:rPr>
        <w:t xml:space="preserve">Poleg nepovratnih sredstev Sklada za pravični prehod (prvi steber) je predvidena možnost financiranja iz drugega (namenska shema v okviru programa InvestEU za zasebne naložbe) in tretjega (instrument za kombinacijo posojil in nepovratnih sredstev za naložbe v javnem interesu) stebra Mehanizma za pravični prehod. Sredstva iz teh dveh stebrov bodo namenjena za financiranju ukrepov, ki prispevajo k reševanju vseh razvojnih potreb regije, (tudi tistih, ki jih finančno ne podpiramo s sredstvi SPP). </w:t>
      </w:r>
    </w:p>
    <w:p w14:paraId="7A373796" w14:textId="77777777" w:rsidR="00932C88" w:rsidRPr="00932C88" w:rsidRDefault="00932C88" w:rsidP="00932C88">
      <w:pPr>
        <w:pBdr>
          <w:top w:val="nil"/>
          <w:left w:val="nil"/>
          <w:bottom w:val="nil"/>
          <w:right w:val="nil"/>
          <w:between w:val="nil"/>
        </w:pBdr>
        <w:spacing w:after="0" w:line="276" w:lineRule="auto"/>
        <w:ind w:left="23" w:hanging="23"/>
        <w:jc w:val="both"/>
        <w:rPr>
          <w:rFonts w:eastAsia="Times New Roman" w:cstheme="minorHAnsi"/>
          <w:lang w:eastAsia="sl-SI"/>
        </w:rPr>
      </w:pPr>
    </w:p>
    <w:p w14:paraId="335C81C2" w14:textId="77777777" w:rsidR="00932C88" w:rsidRPr="00932C88" w:rsidRDefault="00932C88" w:rsidP="00932C88">
      <w:pPr>
        <w:numPr>
          <w:ilvl w:val="0"/>
          <w:numId w:val="1"/>
        </w:numPr>
        <w:pBdr>
          <w:top w:val="nil"/>
          <w:left w:val="nil"/>
          <w:bottom w:val="nil"/>
          <w:right w:val="nil"/>
          <w:between w:val="nil"/>
        </w:pBdr>
        <w:spacing w:before="120" w:after="0" w:line="276" w:lineRule="auto"/>
        <w:ind w:left="426"/>
        <w:contextualSpacing/>
        <w:jc w:val="both"/>
        <w:rPr>
          <w:rFonts w:eastAsia="Times New Roman" w:cstheme="minorHAnsi"/>
          <w:lang w:eastAsia="sl-SI"/>
        </w:rPr>
      </w:pPr>
      <w:r w:rsidRPr="00932C88">
        <w:rPr>
          <w:rFonts w:eastAsia="Times New Roman" w:cstheme="minorHAnsi"/>
          <w:lang w:eastAsia="sl-SI"/>
        </w:rPr>
        <w:t>S sredstvi 2. stebra MPP bi lahko predvsem, a ne izključno podprli ukrepe, ki bodo prispevali k doseganju:</w:t>
      </w:r>
    </w:p>
    <w:p w14:paraId="7EEACA83" w14:textId="77777777" w:rsidR="00932C88" w:rsidRPr="00932C88" w:rsidRDefault="00932C88" w:rsidP="00932C88">
      <w:pPr>
        <w:numPr>
          <w:ilvl w:val="1"/>
          <w:numId w:val="1"/>
        </w:numPr>
        <w:pBdr>
          <w:top w:val="nil"/>
          <w:left w:val="nil"/>
          <w:bottom w:val="nil"/>
          <w:right w:val="nil"/>
          <w:between w:val="nil"/>
        </w:pBdr>
        <w:spacing w:before="120" w:after="0" w:line="276" w:lineRule="auto"/>
        <w:ind w:left="709"/>
        <w:contextualSpacing/>
        <w:jc w:val="both"/>
        <w:rPr>
          <w:rFonts w:eastAsia="Times New Roman" w:cstheme="minorHAnsi"/>
          <w:lang w:eastAsia="sl-SI"/>
        </w:rPr>
      </w:pPr>
      <w:r w:rsidRPr="00932C88">
        <w:rPr>
          <w:rFonts w:eastAsia="Times New Roman" w:cstheme="minorHAnsi"/>
          <w:lang w:eastAsia="sl-SI"/>
        </w:rPr>
        <w:t xml:space="preserve">trajnostnega, prožnega in raznolikega gospodarskega razvoja in sicer predvidoma v teh sektorjih/na teh področjih: uporaba/prehod na nizkoogljične tehnologije in gospodarsko diverzifikacijo; raziskovalne in inovacijske dejavnosti; pomoč pri ustanavljanju novih podjetij </w:t>
      </w:r>
      <w:r w:rsidRPr="00932C88">
        <w:rPr>
          <w:rFonts w:eastAsia="Times New Roman" w:cstheme="minorHAnsi"/>
          <w:lang w:eastAsia="sl-SI"/>
        </w:rPr>
        <w:lastRenderedPageBreak/>
        <w:t>(MSP in zagonska) oziroma njihovi preobrazbi v smeri razgoljičenja in krožnih poslovnih modelov; podpornega okolja za podjetja; relevantna usposabljanja in izobraževanja; itd. (elektroindustrija, kemična industrija, nove tehnologije (IT, brezogljične, vesoljske in merilne tehnologije), proizvodnja in predelava kovin in nekovin, raziskovalno razvojne dejavnosti itd).</w:t>
      </w:r>
    </w:p>
    <w:p w14:paraId="1067F808" w14:textId="77777777" w:rsidR="00932C88" w:rsidRPr="00932C88" w:rsidRDefault="00932C88" w:rsidP="00932C88">
      <w:pPr>
        <w:pBdr>
          <w:top w:val="nil"/>
          <w:left w:val="nil"/>
          <w:bottom w:val="nil"/>
          <w:right w:val="nil"/>
          <w:between w:val="nil"/>
        </w:pBdr>
        <w:spacing w:before="120" w:after="0" w:line="240" w:lineRule="auto"/>
        <w:ind w:left="633"/>
        <w:jc w:val="both"/>
        <w:rPr>
          <w:rFonts w:eastAsia="Times New Roman" w:cstheme="minorHAnsi"/>
          <w:lang w:eastAsia="sl-SI"/>
        </w:rPr>
      </w:pPr>
    </w:p>
    <w:p w14:paraId="7FA308DE" w14:textId="0AE1E09A" w:rsidR="00932C88" w:rsidRPr="00932C88" w:rsidRDefault="00932C88" w:rsidP="00932C88">
      <w:pPr>
        <w:numPr>
          <w:ilvl w:val="0"/>
          <w:numId w:val="1"/>
        </w:numPr>
        <w:pBdr>
          <w:top w:val="nil"/>
          <w:left w:val="nil"/>
          <w:bottom w:val="nil"/>
          <w:right w:val="nil"/>
          <w:between w:val="nil"/>
        </w:pBdr>
        <w:spacing w:before="120" w:after="0" w:line="276" w:lineRule="auto"/>
        <w:ind w:left="426"/>
        <w:contextualSpacing/>
        <w:jc w:val="both"/>
        <w:rPr>
          <w:rFonts w:eastAsia="Times New Roman" w:cstheme="minorHAnsi"/>
          <w:lang w:eastAsia="sl-SI"/>
        </w:rPr>
      </w:pPr>
      <w:r w:rsidRPr="00932C88">
        <w:rPr>
          <w:rFonts w:eastAsia="Times New Roman" w:cstheme="minorHAnsi"/>
          <w:lang w:eastAsia="sl-SI"/>
        </w:rPr>
        <w:t xml:space="preserve">S sredstvi 3. stebra MPP bi lahko </w:t>
      </w:r>
      <w:ins w:id="2" w:author="Petra Misja Zorko" w:date="2024-07-26T09:26:00Z">
        <w:r w:rsidR="00E73672">
          <w:rPr>
            <w:rFonts w:eastAsia="Times New Roman" w:cstheme="minorHAnsi"/>
            <w:lang w:eastAsia="sl-SI"/>
          </w:rPr>
          <w:t>podprli vse sektorje, ki jih opredeljuje relevantna</w:t>
        </w:r>
        <w:r w:rsidR="00E73672" w:rsidRPr="00E73672">
          <w:rPr>
            <w:rFonts w:cstheme="minorHAnsi"/>
          </w:rPr>
          <w:t xml:space="preserve"> </w:t>
        </w:r>
        <w:r w:rsidR="00E73672">
          <w:rPr>
            <w:rFonts w:cstheme="minorHAnsi"/>
          </w:rPr>
          <w:t>uredba</w:t>
        </w:r>
        <w:r w:rsidR="00E73672">
          <w:rPr>
            <w:rStyle w:val="Sprotnaopomba-sklic"/>
            <w:rFonts w:cstheme="minorHAnsi"/>
          </w:rPr>
          <w:footnoteReference w:id="1"/>
        </w:r>
      </w:ins>
      <w:ins w:id="6" w:author="Petra Misja Zorko" w:date="2024-07-26T10:11:00Z">
        <w:r w:rsidR="00F95C17">
          <w:rPr>
            <w:rFonts w:cstheme="minorHAnsi"/>
          </w:rPr>
          <w:t>,</w:t>
        </w:r>
      </w:ins>
      <w:ins w:id="7" w:author="Petra Misja Zorko" w:date="2024-07-26T09:26:00Z">
        <w:r w:rsidR="00E73672">
          <w:rPr>
            <w:rFonts w:eastAsia="Times New Roman" w:cstheme="minorHAnsi"/>
            <w:lang w:eastAsia="sl-SI"/>
          </w:rPr>
          <w:t xml:space="preserve"> </w:t>
        </w:r>
      </w:ins>
      <w:r w:rsidRPr="00932C88">
        <w:rPr>
          <w:rFonts w:eastAsia="Times New Roman" w:cstheme="minorHAnsi"/>
          <w:lang w:eastAsia="sl-SI"/>
        </w:rPr>
        <w:t>predvsem</w:t>
      </w:r>
      <w:del w:id="8" w:author="Petra Misja Zorko" w:date="2024-07-26T09:28:00Z">
        <w:r w:rsidRPr="00932C88" w:rsidDel="00E73672">
          <w:rPr>
            <w:rFonts w:eastAsia="Times New Roman" w:cstheme="minorHAnsi"/>
            <w:lang w:eastAsia="sl-SI"/>
          </w:rPr>
          <w:delText>, a ne izključno podprli</w:delText>
        </w:r>
      </w:del>
      <w:ins w:id="9" w:author="Petra Misja Zorko" w:date="2024-07-26T09:28:00Z">
        <w:r w:rsidR="00E73672">
          <w:rPr>
            <w:rFonts w:eastAsia="Times New Roman" w:cstheme="minorHAnsi"/>
            <w:lang w:eastAsia="sl-SI"/>
          </w:rPr>
          <w:t xml:space="preserve"> pa</w:t>
        </w:r>
      </w:ins>
      <w:r w:rsidRPr="00932C88">
        <w:rPr>
          <w:rFonts w:eastAsia="Times New Roman" w:cstheme="minorHAnsi"/>
          <w:lang w:eastAsia="sl-SI"/>
        </w:rPr>
        <w:t xml:space="preserve"> ukrepe, ki bodo prispevali k:</w:t>
      </w:r>
    </w:p>
    <w:p w14:paraId="2C98352B" w14:textId="77777777" w:rsidR="00932C88" w:rsidRDefault="00932C88" w:rsidP="00932C88">
      <w:pPr>
        <w:numPr>
          <w:ilvl w:val="1"/>
          <w:numId w:val="1"/>
        </w:numPr>
        <w:pBdr>
          <w:top w:val="nil"/>
          <w:left w:val="nil"/>
          <w:bottom w:val="nil"/>
          <w:right w:val="nil"/>
          <w:between w:val="nil"/>
        </w:pBdr>
        <w:spacing w:before="120" w:after="0" w:line="276" w:lineRule="auto"/>
        <w:ind w:left="709"/>
        <w:contextualSpacing/>
        <w:jc w:val="both"/>
        <w:rPr>
          <w:ins w:id="10" w:author="Petra Misja Zorko" w:date="2024-07-26T09:25:00Z"/>
          <w:rFonts w:eastAsia="Times New Roman" w:cstheme="minorHAnsi"/>
          <w:lang w:eastAsia="sl-SI"/>
        </w:rPr>
      </w:pPr>
      <w:r w:rsidRPr="00932C88">
        <w:rPr>
          <w:rFonts w:eastAsia="Times New Roman" w:cstheme="minorHAnsi"/>
          <w:lang w:eastAsia="sl-SI"/>
        </w:rPr>
        <w:t xml:space="preserve">razogljičenju regije in sicer predvidoma v teh sektorjih/na teh področjih: učinkovita raba energije v vseh sektorjih, obnovljivi viri energije; spodbujanje samozadostnih lokalnih skupnosti; izgradnjo kapacitet za shranjevanje viškov energije OVE (vključno z uporabo zelenega vodika); digitalizacije in vzpostavitve pametne energetske infrastrukture; relevantna usposabljanja in izobraževanja; ter na </w:t>
      </w:r>
      <w:r w:rsidRPr="00932C88">
        <w:rPr>
          <w:rFonts w:eastAsia="Times New Roman" w:cstheme="minorHAnsi"/>
          <w:color w:val="000000"/>
          <w:lang w:eastAsia="sl-SI"/>
        </w:rPr>
        <w:t>področju urbane prenove in regeneracije, sanaciji in dekontaminaciji zemlje in ekosistemov</w:t>
      </w:r>
      <w:r w:rsidRPr="00932C88">
        <w:rPr>
          <w:rFonts w:eastAsia="Times New Roman" w:cstheme="minorHAnsi"/>
          <w:lang w:eastAsia="sl-SI"/>
        </w:rPr>
        <w:t xml:space="preserve"> itd.</w:t>
      </w:r>
    </w:p>
    <w:p w14:paraId="580C9116" w14:textId="141D9487" w:rsidR="00E73672" w:rsidRPr="00F95C17" w:rsidRDefault="00E73672" w:rsidP="00F95C17">
      <w:pPr>
        <w:pStyle w:val="Odstavekseznama"/>
        <w:numPr>
          <w:ilvl w:val="1"/>
          <w:numId w:val="1"/>
        </w:numPr>
        <w:pBdr>
          <w:top w:val="nil"/>
          <w:left w:val="nil"/>
          <w:bottom w:val="nil"/>
          <w:right w:val="nil"/>
          <w:between w:val="nil"/>
        </w:pBdr>
        <w:spacing w:after="0"/>
        <w:ind w:left="709"/>
        <w:rPr>
          <w:rFonts w:cstheme="minorHAnsi"/>
        </w:rPr>
      </w:pPr>
      <w:bookmarkStart w:id="11" w:name="_Hlk171326105"/>
      <w:ins w:id="12" w:author="Petra Misja Zorko" w:date="2024-07-26T09:25:00Z">
        <w:r>
          <w:rPr>
            <w:rFonts w:cstheme="minorHAnsi"/>
          </w:rPr>
          <w:t>v</w:t>
        </w:r>
        <w:r w:rsidRPr="00AF61CA">
          <w:rPr>
            <w:rFonts w:cstheme="minorHAnsi"/>
          </w:rPr>
          <w:t>isoko motiviran</w:t>
        </w:r>
        <w:r>
          <w:rPr>
            <w:rFonts w:cstheme="minorHAnsi"/>
          </w:rPr>
          <w:t>im</w:t>
        </w:r>
        <w:r w:rsidRPr="00AF61CA">
          <w:rPr>
            <w:rFonts w:cstheme="minorHAnsi"/>
          </w:rPr>
          <w:t xml:space="preserve"> in usposobljeni</w:t>
        </w:r>
        <w:r>
          <w:rPr>
            <w:rFonts w:cstheme="minorHAnsi"/>
          </w:rPr>
          <w:t>m</w:t>
        </w:r>
        <w:r w:rsidRPr="00AF61CA">
          <w:rPr>
            <w:rFonts w:cstheme="minorHAnsi"/>
          </w:rPr>
          <w:t xml:space="preserve"> prebivalc</w:t>
        </w:r>
        <w:r>
          <w:rPr>
            <w:rFonts w:cstheme="minorHAnsi"/>
          </w:rPr>
          <w:t>em predvsem na področju vlaganj v izboljšanje socialne infrastrukture (predvsem vrtcev in šol) in vlaganj v večjo dostopnost stanovanj (za družine, mlajšo in srednjo generacijo, ranljive skupine)</w:t>
        </w:r>
      </w:ins>
      <w:bookmarkEnd w:id="11"/>
      <w:ins w:id="13" w:author="Petra Misja Zorko" w:date="2024-09-19T10:09:00Z">
        <w:r w:rsidR="004E1898">
          <w:rPr>
            <w:rFonts w:cstheme="minorHAnsi"/>
          </w:rPr>
          <w:t>, po načelih trajnostnega razv</w:t>
        </w:r>
      </w:ins>
      <w:ins w:id="14" w:author="Petra Misja Zorko" w:date="2024-09-19T10:10:00Z">
        <w:r w:rsidR="004E1898">
          <w:rPr>
            <w:rFonts w:cstheme="minorHAnsi"/>
          </w:rPr>
          <w:t>oja</w:t>
        </w:r>
      </w:ins>
    </w:p>
    <w:p w14:paraId="663C8AA9" w14:textId="77777777" w:rsidR="00932C88" w:rsidRPr="00932C88" w:rsidRDefault="00932C88" w:rsidP="00932C88">
      <w:pPr>
        <w:numPr>
          <w:ilvl w:val="1"/>
          <w:numId w:val="1"/>
        </w:numPr>
        <w:pBdr>
          <w:top w:val="nil"/>
          <w:left w:val="nil"/>
          <w:bottom w:val="nil"/>
          <w:right w:val="nil"/>
          <w:between w:val="nil"/>
        </w:pBdr>
        <w:spacing w:before="120" w:after="0" w:line="276" w:lineRule="auto"/>
        <w:ind w:left="709"/>
        <w:contextualSpacing/>
        <w:jc w:val="both"/>
        <w:rPr>
          <w:rFonts w:eastAsia="Times New Roman" w:cstheme="minorHAnsi"/>
          <w:lang w:eastAsia="sl-SI"/>
        </w:rPr>
      </w:pPr>
      <w:r w:rsidRPr="00932C88">
        <w:rPr>
          <w:rFonts w:eastAsia="Times New Roman" w:cstheme="minorHAnsi"/>
          <w:lang w:eastAsia="sl-SI"/>
        </w:rPr>
        <w:t xml:space="preserve">boljši povezljivost regije in sicer predvsem v sektorjih/na področjih spodbujanja javnega potniškega prometa; infrastrukture in spodbujanju mehkih ukrepov za razvoj </w:t>
      </w:r>
      <w:r w:rsidRPr="00932C88">
        <w:rPr>
          <w:rFonts w:eastAsia="Calibri" w:cstheme="minorHAnsi"/>
          <w:lang w:eastAsia="sl-SI"/>
        </w:rPr>
        <w:t>trajnostne (</w:t>
      </w:r>
      <w:r w:rsidRPr="00932C88">
        <w:rPr>
          <w:rFonts w:eastAsia="Times New Roman" w:cstheme="minorHAnsi"/>
          <w:lang w:eastAsia="sl-SI"/>
        </w:rPr>
        <w:t>lokalne</w:t>
      </w:r>
      <w:r w:rsidRPr="00932C88">
        <w:rPr>
          <w:rFonts w:eastAsia="Calibri" w:cstheme="minorHAnsi"/>
          <w:lang w:eastAsia="sl-SI"/>
        </w:rPr>
        <w:t xml:space="preserve">) mobilnosti; razvoj in modernizacija povezav regije za potrebe rasti gospodarstva; aktivne mobilnosti; itd. Med </w:t>
      </w:r>
      <w:r w:rsidRPr="00932C88">
        <w:rPr>
          <w:rFonts w:eastAsia="Times New Roman" w:cstheme="minorHAnsi"/>
          <w:lang w:eastAsia="sl-SI"/>
        </w:rPr>
        <w:t>ključnimi</w:t>
      </w:r>
      <w:r w:rsidRPr="00932C88">
        <w:rPr>
          <w:rFonts w:eastAsia="Calibri" w:cstheme="minorHAnsi"/>
          <w:lang w:eastAsia="sl-SI"/>
        </w:rPr>
        <w:t xml:space="preserve"> projekti, ki so jih prepoznali deležniki v regiji je rekonstrukcija (regionalne ali glavne) ceste Zidani most – Hrastnik s katero bo zagotovljena povezava regije z drugimi regionalnimi središči in omogočila priključevanje regije na načrtovano tretjo razvojno os, ki trenutno predstavlja oviro za diverzifikacijo gospodarstva. Za predvideno rekonstrukcijo, ki se bi izvedla fazno, se načrtuje tudi pridobitev sredstev III. Stebra mehanizma za pravični prehod.</w:t>
      </w:r>
    </w:p>
    <w:p w14:paraId="3BA05FA5" w14:textId="77777777" w:rsidR="00932C88" w:rsidRPr="00932C88" w:rsidRDefault="00932C88">
      <w:pPr>
        <w:rPr>
          <w:rFonts w:cstheme="minorHAnsi"/>
          <w:b/>
        </w:rPr>
      </w:pPr>
    </w:p>
    <w:p w14:paraId="12820626" w14:textId="77777777" w:rsidR="00932C88" w:rsidRPr="00932C88" w:rsidRDefault="00932C88">
      <w:pPr>
        <w:rPr>
          <w:rFonts w:cstheme="minorHAnsi"/>
          <w:b/>
        </w:rPr>
      </w:pPr>
    </w:p>
    <w:sectPr w:rsidR="00932C88" w:rsidRPr="00932C88" w:rsidSect="00EF3B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1A9D7" w14:textId="77777777" w:rsidR="00E73672" w:rsidRDefault="00E73672" w:rsidP="00E73672">
      <w:pPr>
        <w:spacing w:after="0" w:line="240" w:lineRule="auto"/>
      </w:pPr>
      <w:r>
        <w:separator/>
      </w:r>
    </w:p>
  </w:endnote>
  <w:endnote w:type="continuationSeparator" w:id="0">
    <w:p w14:paraId="3711F856" w14:textId="77777777" w:rsidR="00E73672" w:rsidRDefault="00E73672" w:rsidP="00E73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2FDA8" w14:textId="77777777" w:rsidR="00E73672" w:rsidRDefault="00E73672" w:rsidP="00E73672">
      <w:pPr>
        <w:spacing w:after="0" w:line="240" w:lineRule="auto"/>
      </w:pPr>
      <w:r>
        <w:separator/>
      </w:r>
    </w:p>
  </w:footnote>
  <w:footnote w:type="continuationSeparator" w:id="0">
    <w:p w14:paraId="3FE7661C" w14:textId="77777777" w:rsidR="00E73672" w:rsidRDefault="00E73672" w:rsidP="00E73672">
      <w:pPr>
        <w:spacing w:after="0" w:line="240" w:lineRule="auto"/>
      </w:pPr>
      <w:r>
        <w:continuationSeparator/>
      </w:r>
    </w:p>
  </w:footnote>
  <w:footnote w:id="1">
    <w:p w14:paraId="4F662FE5" w14:textId="77777777" w:rsidR="00E73672" w:rsidRPr="00E41E9D" w:rsidRDefault="00E73672" w:rsidP="00E73672">
      <w:pPr>
        <w:pStyle w:val="Sprotnaopomba-besedilo"/>
        <w:rPr>
          <w:ins w:id="3" w:author="Petra Misja Zorko" w:date="2024-07-26T09:26:00Z"/>
        </w:rPr>
      </w:pPr>
      <w:ins w:id="4" w:author="Petra Misja Zorko" w:date="2024-07-26T09:26:00Z">
        <w:r>
          <w:rPr>
            <w:rStyle w:val="Sprotnaopomba-sklic"/>
          </w:rPr>
          <w:footnoteRef/>
        </w:r>
        <w:r>
          <w:t xml:space="preserve"> </w:t>
        </w:r>
        <w:r w:rsidRPr="00E41E9D">
          <w:rPr>
            <w:lang w:val="en-US"/>
          </w:rPr>
          <w:t>Uredba (EU) 2021/1229 evropskega parlamenta in sveta z dne 14. julija 2021 o instrumentu za posojila v javnem sektorju v okviru Mehanizma za pravični prehod, (6) odstavek uvodnih določb (</w:t>
        </w:r>
        <w:r w:rsidRPr="00E41E9D">
          <w:rPr>
            <w:lang w:val="en-US"/>
          </w:rPr>
          <w:fldChar w:fldCharType="begin"/>
        </w:r>
        <w:r w:rsidRPr="00E41E9D">
          <w:rPr>
            <w:lang w:val="en-US"/>
          </w:rPr>
          <w:instrText>HYPERLINK "https://eur-lex.europa.eu/legal-content/SL/TXT/PDF/?uri=CELEX:32021R1229"</w:instrText>
        </w:r>
        <w:r w:rsidRPr="00E41E9D">
          <w:rPr>
            <w:lang w:val="en-US"/>
          </w:rPr>
        </w:r>
        <w:r w:rsidRPr="00E41E9D">
          <w:rPr>
            <w:lang w:val="en-US"/>
          </w:rPr>
          <w:fldChar w:fldCharType="separate"/>
        </w:r>
        <w:r w:rsidRPr="00E41E9D">
          <w:rPr>
            <w:rStyle w:val="Hiperpovezava"/>
            <w:lang w:val="en-US"/>
          </w:rPr>
          <w:t>https://eur-lex.europa.eu/legal-content/SL/TXT/PDF/?uri=CELEX:32021R1229</w:t>
        </w:r>
        <w:r w:rsidRPr="00E41E9D">
          <w:fldChar w:fldCharType="end"/>
        </w:r>
        <w:r w:rsidRPr="00E41E9D">
          <w:rPr>
            <w:lang w:val="en-US"/>
          </w:rPr>
          <w:t>)</w:t>
        </w:r>
      </w:ins>
    </w:p>
    <w:p w14:paraId="1E483E42" w14:textId="77777777" w:rsidR="00E73672" w:rsidRDefault="00E73672" w:rsidP="00E73672">
      <w:pPr>
        <w:pStyle w:val="Sprotnaopomba-besedilo"/>
        <w:rPr>
          <w:ins w:id="5" w:author="Petra Misja Zorko" w:date="2024-07-26T09:26:00Z"/>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6A49E2"/>
    <w:multiLevelType w:val="multilevel"/>
    <w:tmpl w:val="45C875D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6231573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ra Misja Zorko">
    <w15:presenceInfo w15:providerId="AD" w15:userId="S::Petra.Misja@gov.si::d0d96a88-ccb0-46c6-8dbd-ffddbcdfe9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C88"/>
    <w:rsid w:val="001970AB"/>
    <w:rsid w:val="003B2FA7"/>
    <w:rsid w:val="004B706B"/>
    <w:rsid w:val="004E1898"/>
    <w:rsid w:val="00744541"/>
    <w:rsid w:val="00875C61"/>
    <w:rsid w:val="00924221"/>
    <w:rsid w:val="00932C88"/>
    <w:rsid w:val="009F465B"/>
    <w:rsid w:val="00AB2AA0"/>
    <w:rsid w:val="00D32FB9"/>
    <w:rsid w:val="00E73672"/>
    <w:rsid w:val="00EF3B10"/>
    <w:rsid w:val="00F43369"/>
    <w:rsid w:val="00F95C1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E607F"/>
  <w15:chartTrackingRefBased/>
  <w15:docId w15:val="{F0361B82-4067-4C16-9061-2C370A7D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Revizija">
    <w:name w:val="Revision"/>
    <w:hidden/>
    <w:uiPriority w:val="99"/>
    <w:semiHidden/>
    <w:rsid w:val="00E73672"/>
    <w:pPr>
      <w:spacing w:after="0" w:line="240" w:lineRule="auto"/>
    </w:pPr>
  </w:style>
  <w:style w:type="character" w:customStyle="1" w:styleId="OdstavekseznamaZnak">
    <w:name w:val="Odstavek seznama Znak"/>
    <w:aliases w:val="List Paragraph compact Znak,Normal bullet 2 Znak,Paragraphe de liste 2 Znak,Reference list Znak,Bullet list Znak,Numbered List Znak,List Paragraph1 Znak,1st level - Bullet List Paragraph Znak,Lettre d'introduction Znak,List L1 Znak"/>
    <w:link w:val="Odstavekseznama"/>
    <w:uiPriority w:val="34"/>
    <w:qFormat/>
    <w:locked/>
    <w:rsid w:val="00E73672"/>
  </w:style>
  <w:style w:type="paragraph" w:styleId="Odstavekseznama">
    <w:name w:val="List Paragraph"/>
    <w:aliases w:val="List Paragraph compact,Normal bullet 2,Paragraphe de liste 2,Reference list,Bullet list,Numbered List,List Paragraph1,1st level - Bullet List Paragraph,Lettre d'introduction,Paragraph,Bullet EY,List Paragraph11,Normal bullet 21,List L1"/>
    <w:basedOn w:val="Navaden"/>
    <w:link w:val="OdstavekseznamaZnak"/>
    <w:uiPriority w:val="34"/>
    <w:qFormat/>
    <w:rsid w:val="00E73672"/>
    <w:pPr>
      <w:spacing w:after="200" w:line="276" w:lineRule="auto"/>
      <w:ind w:left="720"/>
      <w:contextualSpacing/>
    </w:pPr>
  </w:style>
  <w:style w:type="paragraph" w:styleId="Sprotnaopomba-besedilo">
    <w:name w:val="footnote text"/>
    <w:basedOn w:val="Navaden"/>
    <w:link w:val="Sprotnaopomba-besediloZnak"/>
    <w:uiPriority w:val="99"/>
    <w:semiHidden/>
    <w:unhideWhenUsed/>
    <w:rsid w:val="00E73672"/>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E73672"/>
    <w:rPr>
      <w:sz w:val="20"/>
      <w:szCs w:val="20"/>
    </w:rPr>
  </w:style>
  <w:style w:type="character" w:styleId="Sprotnaopomba-sklic">
    <w:name w:val="footnote reference"/>
    <w:basedOn w:val="Privzetapisavaodstavka"/>
    <w:uiPriority w:val="99"/>
    <w:semiHidden/>
    <w:unhideWhenUsed/>
    <w:rsid w:val="00E73672"/>
    <w:rPr>
      <w:vertAlign w:val="superscript"/>
    </w:rPr>
  </w:style>
  <w:style w:type="character" w:styleId="Hiperpovezava">
    <w:name w:val="Hyperlink"/>
    <w:basedOn w:val="Privzetapisavaodstavka"/>
    <w:uiPriority w:val="99"/>
    <w:unhideWhenUsed/>
    <w:rsid w:val="00E736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1342</Words>
  <Characters>7653</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SVRK</dc:creator>
  <cp:keywords/>
  <dc:description/>
  <cp:lastModifiedBy>Petra Misja Zorko</cp:lastModifiedBy>
  <cp:revision>7</cp:revision>
  <dcterms:created xsi:type="dcterms:W3CDTF">2022-11-29T09:11:00Z</dcterms:created>
  <dcterms:modified xsi:type="dcterms:W3CDTF">2024-09-19T08:10:00Z</dcterms:modified>
</cp:coreProperties>
</file>