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8434" w14:textId="155C869E" w:rsidR="00602CC4" w:rsidRPr="00AC42C6" w:rsidRDefault="00602CC4" w:rsidP="00AC42C6">
      <w:pPr>
        <w:pStyle w:val="Odstavekseznama"/>
        <w:spacing w:after="0"/>
        <w:ind w:left="0"/>
        <w:jc w:val="both"/>
        <w:rPr>
          <w:rFonts w:cstheme="minorHAnsi"/>
          <w:b/>
          <w:bCs/>
        </w:rPr>
      </w:pPr>
      <w:r w:rsidRPr="00AC42C6">
        <w:rPr>
          <w:b/>
          <w:bCs/>
        </w:rPr>
        <w:t xml:space="preserve">Priloga </w:t>
      </w:r>
      <w:r w:rsidR="00AC42C6" w:rsidRPr="00AC42C6">
        <w:rPr>
          <w:b/>
          <w:bCs/>
        </w:rPr>
        <w:t>3A</w:t>
      </w:r>
      <w:r w:rsidRPr="00AC42C6">
        <w:rPr>
          <w:b/>
          <w:bCs/>
        </w:rPr>
        <w:t xml:space="preserve">  :</w:t>
      </w:r>
      <w:r w:rsidRPr="00AC42C6">
        <w:rPr>
          <w:rFonts w:cstheme="minorHAnsi"/>
          <w:b/>
          <w:bCs/>
        </w:rPr>
        <w:t xml:space="preserve"> 2.2. Razvojne potrebe in cilji do leta 2030 glede doseg</w:t>
      </w:r>
      <w:r w:rsidR="002025F3">
        <w:rPr>
          <w:rFonts w:cstheme="minorHAnsi"/>
          <w:b/>
          <w:bCs/>
        </w:rPr>
        <w:t>anja</w:t>
      </w:r>
      <w:r w:rsidRPr="00AC42C6">
        <w:rPr>
          <w:rFonts w:cstheme="minorHAnsi"/>
          <w:b/>
          <w:bCs/>
        </w:rPr>
        <w:t xml:space="preserve"> podnebne nevtralnosti</w:t>
      </w:r>
    </w:p>
    <w:p w14:paraId="06441C8B" w14:textId="7E8A908F" w:rsidR="009A5D09" w:rsidRPr="00AC42C6" w:rsidRDefault="00602CC4" w:rsidP="00AC42C6">
      <w:pPr>
        <w:pStyle w:val="Odstavekseznama"/>
        <w:spacing w:after="0"/>
        <w:ind w:left="0"/>
        <w:jc w:val="both"/>
        <w:rPr>
          <w:rFonts w:cstheme="minorHAnsi"/>
          <w:b/>
          <w:bCs/>
          <w:i/>
        </w:rPr>
      </w:pPr>
      <w:r w:rsidRPr="00AC42C6">
        <w:rPr>
          <w:rFonts w:cstheme="minorHAnsi"/>
          <w:b/>
          <w:bCs/>
          <w:i/>
        </w:rPr>
        <w:t>Sklic: člen 11(2)(d)</w:t>
      </w:r>
    </w:p>
    <w:p w14:paraId="2AC5B739" w14:textId="77777777" w:rsidR="00602CC4" w:rsidRDefault="00602CC4" w:rsidP="00602CC4">
      <w:pPr>
        <w:pStyle w:val="Odstavekseznama"/>
        <w:spacing w:after="0"/>
        <w:jc w:val="both"/>
        <w:rPr>
          <w:rFonts w:cstheme="minorHAnsi"/>
          <w:i/>
        </w:rPr>
      </w:pPr>
    </w:p>
    <w:p w14:paraId="09E2F0FB" w14:textId="3C49A14D" w:rsidR="00602CC4" w:rsidRPr="00602CC4" w:rsidRDefault="00602CC4" w:rsidP="00602CC4">
      <w:pPr>
        <w:spacing w:after="0" w:line="276" w:lineRule="auto"/>
        <w:contextualSpacing/>
        <w:rPr>
          <w:rFonts w:ascii="Calibri" w:eastAsia="Times New Roman" w:hAnsi="Calibri" w:cs="Calibri"/>
          <w:kern w:val="0"/>
          <w14:ligatures w14:val="none"/>
        </w:rPr>
      </w:pPr>
      <w:r>
        <w:t>2.2.1.</w:t>
      </w:r>
      <w:r w:rsidRPr="00602CC4">
        <w:rPr>
          <w:rFonts w:ascii="Calibri" w:eastAsia="Times New Roman" w:hAnsi="Calibri" w:cs="Calibri"/>
          <w:kern w:val="0"/>
          <w14:ligatures w14:val="none"/>
        </w:rPr>
        <w:t xml:space="preserve"> Razvojne potrebe za reševanje izzivov prehoda</w:t>
      </w:r>
    </w:p>
    <w:p w14:paraId="62438A53" w14:textId="77777777" w:rsidR="00602CC4" w:rsidRPr="00602CC4" w:rsidRDefault="00602CC4" w:rsidP="00602CC4">
      <w:pPr>
        <w:spacing w:after="0" w:line="276" w:lineRule="auto"/>
        <w:contextualSpacing/>
        <w:jc w:val="both"/>
        <w:rPr>
          <w:rFonts w:ascii="Calibri" w:eastAsia="Times New Roman" w:hAnsi="Calibri" w:cs="Calibri"/>
          <w:kern w:val="0"/>
          <w14:ligatures w14:val="none"/>
        </w:rPr>
      </w:pPr>
    </w:p>
    <w:p w14:paraId="541E7462" w14:textId="2819D67B" w:rsidR="00602CC4" w:rsidRPr="00602CC4" w:rsidRDefault="00602CC4" w:rsidP="00602CC4">
      <w:pPr>
        <w:spacing w:after="0" w:line="276" w:lineRule="auto"/>
        <w:jc w:val="both"/>
        <w:rPr>
          <w:rFonts w:ascii="Calibri" w:eastAsia="Times New Roman" w:hAnsi="Calibri" w:cs="Calibri"/>
          <w:kern w:val="0"/>
          <w14:ligatures w14:val="none"/>
        </w:rPr>
      </w:pPr>
      <w:r w:rsidRPr="00602CC4">
        <w:rPr>
          <w:rFonts w:ascii="Calibri" w:eastAsia="Times New Roman" w:hAnsi="Calibri" w:cs="Calibri"/>
          <w:kern w:val="0"/>
          <w14:ligatures w14:val="none"/>
        </w:rPr>
        <w:t>Za vpogled v trenutno stanje v SAŠA premogovniški regiji je bila ob pripravi NSPP izvedena temeljita primerjalna analiza,</w:t>
      </w:r>
      <w:r>
        <w:rPr>
          <w:rFonts w:ascii="Calibri" w:eastAsia="Times New Roman" w:hAnsi="Calibri" w:cs="Calibri"/>
          <w:kern w:val="0"/>
          <w14:ligatures w14:val="none"/>
        </w:rPr>
        <w:t xml:space="preserve"> </w:t>
      </w:r>
      <w:r w:rsidRPr="00602CC4">
        <w:rPr>
          <w:rFonts w:ascii="Calibri" w:eastAsia="Times New Roman" w:hAnsi="Calibri" w:cs="Calibri"/>
          <w:kern w:val="0"/>
          <w14:ligatures w14:val="none"/>
        </w:rPr>
        <w:t xml:space="preserve">kjer so bili obravnavani vsi elementi pravičnega prehoda – energetski prehod, tranzicija človeškega kapitala in družbene infrastrukture, tranzicija gospodarstva in okolja. Na osnovi podatkov SURS in sodb deležnikov je bila izdelana ocena stanja za vsako od premogovnih regij in opredeljene glavne razvojne potrebe v posamezni premogovni regiji. </w:t>
      </w:r>
    </w:p>
    <w:p w14:paraId="2F63B276" w14:textId="77777777" w:rsidR="00602CC4" w:rsidRPr="00602CC4" w:rsidRDefault="00602CC4" w:rsidP="00602CC4">
      <w:pPr>
        <w:spacing w:after="0" w:line="276" w:lineRule="auto"/>
        <w:contextualSpacing/>
        <w:jc w:val="both"/>
        <w:rPr>
          <w:rFonts w:ascii="Calibri" w:eastAsia="Times New Roman" w:hAnsi="Calibri" w:cs="Calibri"/>
          <w:kern w:val="0"/>
          <w14:ligatures w14:val="none"/>
        </w:rPr>
      </w:pPr>
    </w:p>
    <w:p w14:paraId="1EC2310F" w14:textId="2C7DABE7" w:rsidR="00602CC4" w:rsidRPr="00602CC4" w:rsidRDefault="00602CC4" w:rsidP="00602CC4">
      <w:pPr>
        <w:spacing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 xml:space="preserve">Za področje </w:t>
      </w:r>
      <w:r w:rsidRPr="00602CC4">
        <w:rPr>
          <w:rFonts w:ascii="Calibri" w:eastAsia="Times New Roman" w:hAnsi="Calibri" w:cs="Calibri"/>
          <w:b/>
          <w:kern w:val="0"/>
          <w14:ligatures w14:val="none"/>
        </w:rPr>
        <w:t>energetike</w:t>
      </w:r>
      <w:r w:rsidRPr="00602CC4">
        <w:rPr>
          <w:rFonts w:ascii="Calibri" w:eastAsia="Times New Roman" w:hAnsi="Calibri" w:cs="Calibri"/>
          <w:kern w:val="0"/>
          <w14:ligatures w14:val="none"/>
        </w:rPr>
        <w:t xml:space="preserve"> med splošne razvojne potrebe regije, kot izhaja iz NSPP</w:t>
      </w:r>
      <w:r w:rsidRPr="00602CC4">
        <w:rPr>
          <w:rFonts w:ascii="Calibri" w:eastAsia="Times New Roman" w:hAnsi="Calibri" w:cs="Calibri"/>
          <w:kern w:val="0"/>
          <w:vertAlign w:val="superscript"/>
          <w14:ligatures w14:val="none"/>
        </w:rPr>
        <w:footnoteReference w:id="1"/>
      </w:r>
      <w:ins w:id="0" w:author="Mojca Šteblaj" w:date="2024-07-25T12:55:00Z">
        <w:r w:rsidR="00AC42C6">
          <w:rPr>
            <w:rFonts w:ascii="Calibri" w:eastAsia="Times New Roman" w:hAnsi="Calibri" w:cs="Calibri"/>
            <w:kern w:val="0"/>
            <w14:ligatures w14:val="none"/>
          </w:rPr>
          <w:t>, ki jo je Vlada RS sprejela 13.1.2022</w:t>
        </w:r>
      </w:ins>
      <w:r w:rsidRPr="00602CC4">
        <w:rPr>
          <w:rFonts w:ascii="Calibri" w:eastAsia="Times New Roman" w:hAnsi="Calibri" w:cs="Calibri"/>
          <w:kern w:val="0"/>
          <w14:ligatures w14:val="none"/>
        </w:rPr>
        <w:t xml:space="preserve"> in tudi iz Območnega razvojnega programa</w:t>
      </w:r>
      <w:r w:rsidRPr="00602CC4">
        <w:rPr>
          <w:rFonts w:ascii="Calibri" w:eastAsia="Times New Roman" w:hAnsi="Calibri" w:cs="Calibri"/>
          <w:kern w:val="0"/>
          <w:vertAlign w:val="superscript"/>
          <w14:ligatures w14:val="none"/>
        </w:rPr>
        <w:footnoteReference w:id="2"/>
      </w:r>
      <w:r w:rsidRPr="00602CC4">
        <w:rPr>
          <w:rFonts w:ascii="Calibri" w:eastAsia="Times New Roman" w:hAnsi="Calibri" w:cs="Calibri"/>
          <w:kern w:val="0"/>
          <w14:ligatures w14:val="none"/>
        </w:rPr>
        <w:t xml:space="preserve">, spadajo: </w:t>
      </w:r>
    </w:p>
    <w:p w14:paraId="1AE0DE46" w14:textId="77777777" w:rsidR="00602CC4" w:rsidRPr="00602CC4" w:rsidRDefault="00602CC4" w:rsidP="00602CC4">
      <w:pPr>
        <w:numPr>
          <w:ilvl w:val="0"/>
          <w:numId w:val="3"/>
        </w:numPr>
        <w:spacing w:before="120"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 xml:space="preserve">povečanje zanesljivosti regijske oskrbe; </w:t>
      </w:r>
    </w:p>
    <w:p w14:paraId="3FBBE465" w14:textId="77777777" w:rsidR="00602CC4" w:rsidRPr="00602CC4" w:rsidRDefault="00602CC4" w:rsidP="00602CC4">
      <w:pPr>
        <w:numPr>
          <w:ilvl w:val="0"/>
          <w:numId w:val="3"/>
        </w:numPr>
        <w:spacing w:before="120" w:after="0" w:line="276" w:lineRule="auto"/>
        <w:contextualSpacing/>
        <w:jc w:val="both"/>
        <w:rPr>
          <w:rFonts w:ascii="Calibri" w:eastAsia="Times New Roman" w:hAnsi="Calibri" w:cs="Calibri"/>
          <w:kern w:val="0"/>
          <w14:ligatures w14:val="none"/>
        </w:rPr>
      </w:pPr>
      <w:r w:rsidRPr="00602CC4">
        <w:rPr>
          <w:rFonts w:ascii="Calibri" w:eastAsia="Calibri" w:hAnsi="Calibri" w:cs="Times New Roman"/>
          <w:kern w:val="0"/>
          <w14:ligatures w14:val="none"/>
        </w:rPr>
        <w:t>večji delež OVE v končni rabi energije,</w:t>
      </w:r>
      <w:r w:rsidRPr="00602CC4">
        <w:rPr>
          <w:rFonts w:ascii="Calibri" w:eastAsia="Times New Roman" w:hAnsi="Calibri" w:cs="Calibri"/>
          <w:kern w:val="0"/>
          <w14:ligatures w14:val="none"/>
        </w:rPr>
        <w:t xml:space="preserve"> </w:t>
      </w:r>
    </w:p>
    <w:p w14:paraId="2635BCAD" w14:textId="77777777" w:rsidR="00602CC4" w:rsidRPr="00602CC4" w:rsidRDefault="00602CC4" w:rsidP="00602CC4">
      <w:pPr>
        <w:numPr>
          <w:ilvl w:val="0"/>
          <w:numId w:val="3"/>
        </w:numPr>
        <w:spacing w:before="120" w:after="0" w:line="276" w:lineRule="auto"/>
        <w:contextualSpacing/>
        <w:jc w:val="both"/>
        <w:rPr>
          <w:rFonts w:ascii="Calibri" w:eastAsia="Calibri" w:hAnsi="Calibri" w:cs="Times New Roman"/>
          <w:kern w:val="0"/>
          <w14:ligatures w14:val="none"/>
        </w:rPr>
      </w:pPr>
      <w:r w:rsidRPr="00602CC4">
        <w:rPr>
          <w:rFonts w:ascii="Calibri" w:eastAsia="Times New Roman" w:hAnsi="Calibri" w:cs="Calibri"/>
          <w:kern w:val="0"/>
          <w14:ligatures w14:val="none"/>
        </w:rPr>
        <w:t>povečevanje URE in povečanje zmogljivosti shranjevanja energije;</w:t>
      </w:r>
      <w:r w:rsidRPr="00602CC4">
        <w:rPr>
          <w:rFonts w:ascii="Calibri" w:eastAsia="Calibri" w:hAnsi="Calibri" w:cs="Times New Roman"/>
          <w:kern w:val="0"/>
          <w14:ligatures w14:val="none"/>
        </w:rPr>
        <w:t xml:space="preserve"> </w:t>
      </w:r>
    </w:p>
    <w:p w14:paraId="76940559" w14:textId="77777777" w:rsidR="00602CC4" w:rsidRPr="00602CC4" w:rsidRDefault="00602CC4" w:rsidP="00602CC4">
      <w:pPr>
        <w:numPr>
          <w:ilvl w:val="0"/>
          <w:numId w:val="3"/>
        </w:numPr>
        <w:spacing w:before="120" w:after="0" w:line="276" w:lineRule="auto"/>
        <w:contextualSpacing/>
        <w:jc w:val="both"/>
        <w:rPr>
          <w:rFonts w:ascii="Calibri" w:eastAsia="Calibri" w:hAnsi="Calibri" w:cs="Times New Roman"/>
          <w:kern w:val="0"/>
          <w14:ligatures w14:val="none"/>
        </w:rPr>
      </w:pPr>
      <w:r w:rsidRPr="00602CC4">
        <w:rPr>
          <w:rFonts w:ascii="Calibri" w:eastAsia="Calibri" w:hAnsi="Calibri" w:cs="Times New Roman"/>
          <w:kern w:val="0"/>
          <w14:ligatures w14:val="none"/>
        </w:rPr>
        <w:t>ohranitev in nadgradnja energetskih lokacij v regiji;</w:t>
      </w:r>
    </w:p>
    <w:p w14:paraId="279E12A2" w14:textId="77777777" w:rsidR="00602CC4" w:rsidRPr="00602CC4" w:rsidRDefault="00602CC4" w:rsidP="00602CC4">
      <w:pPr>
        <w:numPr>
          <w:ilvl w:val="0"/>
          <w:numId w:val="3"/>
        </w:numPr>
        <w:spacing w:before="120" w:after="0" w:line="276" w:lineRule="auto"/>
        <w:ind w:left="714" w:hanging="357"/>
        <w:jc w:val="both"/>
        <w:rPr>
          <w:rFonts w:ascii="Calibri" w:eastAsia="Calibri" w:hAnsi="Calibri" w:cs="Times New Roman"/>
          <w:kern w:val="0"/>
          <w14:ligatures w14:val="none"/>
        </w:rPr>
      </w:pPr>
      <w:r w:rsidRPr="00602CC4">
        <w:rPr>
          <w:rFonts w:ascii="Calibri" w:eastAsia="Calibri" w:hAnsi="Calibri" w:cs="Times New Roman"/>
          <w:kern w:val="0"/>
          <w14:ligatures w14:val="none"/>
        </w:rPr>
        <w:t>vzpostavitev zanesljivega daljinskega ogrevanja iz OVE vključno z optimizacijo obstoječega sistema, da bo lahko v naslednji fazi prilagojen za OVE (nizkotemperaturni režim).</w:t>
      </w:r>
    </w:p>
    <w:p w14:paraId="763D8885" w14:textId="77777777" w:rsidR="00602CC4" w:rsidRPr="00602CC4" w:rsidRDefault="00602CC4" w:rsidP="00602CC4">
      <w:pPr>
        <w:spacing w:after="0" w:line="276" w:lineRule="auto"/>
        <w:jc w:val="both"/>
        <w:rPr>
          <w:rFonts w:ascii="Calibri" w:eastAsia="Times New Roman" w:hAnsi="Calibri" w:cs="Calibri"/>
          <w:kern w:val="0"/>
          <w14:ligatures w14:val="none"/>
        </w:rPr>
      </w:pPr>
    </w:p>
    <w:p w14:paraId="31AB54F2" w14:textId="77777777" w:rsidR="00602CC4" w:rsidRPr="00602CC4" w:rsidRDefault="00602CC4" w:rsidP="00602CC4">
      <w:pPr>
        <w:spacing w:after="0" w:line="276" w:lineRule="auto"/>
        <w:jc w:val="both"/>
        <w:rPr>
          <w:rFonts w:ascii="Calibri" w:eastAsia="Times New Roman" w:hAnsi="Calibri" w:cs="Calibri"/>
          <w:kern w:val="0"/>
          <w14:ligatures w14:val="none"/>
        </w:rPr>
      </w:pPr>
      <w:r w:rsidRPr="00602CC4">
        <w:rPr>
          <w:rFonts w:ascii="Calibri" w:eastAsia="Times New Roman" w:hAnsi="Calibri" w:cs="Calibri"/>
          <w:kern w:val="0"/>
          <w14:ligatures w14:val="none"/>
        </w:rPr>
        <w:t>Proizvodnja in shranjevanje energije iz OVE sta temeljni dejavnosti, ki bosta katalizirali nastanek novih delovnih mest in kateri bosta zagotovili ohranitev usmerjenosti regije v energetski sektor.</w:t>
      </w:r>
    </w:p>
    <w:p w14:paraId="14E6A0DB" w14:textId="77777777" w:rsidR="00602CC4" w:rsidRPr="00602CC4" w:rsidRDefault="00602CC4" w:rsidP="00602CC4">
      <w:pPr>
        <w:spacing w:after="0" w:line="276" w:lineRule="auto"/>
        <w:jc w:val="both"/>
        <w:rPr>
          <w:rFonts w:ascii="Calibri" w:eastAsia="Times New Roman" w:hAnsi="Calibri" w:cs="Calibri"/>
          <w:kern w:val="0"/>
          <w14:ligatures w14:val="none"/>
        </w:rPr>
      </w:pPr>
      <w:r w:rsidRPr="00602CC4">
        <w:rPr>
          <w:rFonts w:ascii="Calibri" w:eastAsia="Times New Roman" w:hAnsi="Calibri" w:cs="Calibri"/>
          <w:kern w:val="0"/>
          <w14:ligatures w14:val="none"/>
        </w:rPr>
        <w:t xml:space="preserve">Naložbe so zasnovane kot stebri gospodarskih ekosistemov znotraj obetavnih panog prihodnosti, okrog katerih bodo delovala predvsem mala in srednja podjetja. </w:t>
      </w:r>
    </w:p>
    <w:p w14:paraId="6EB5BC56" w14:textId="77777777" w:rsidR="00602CC4" w:rsidRPr="00602CC4" w:rsidRDefault="00602CC4" w:rsidP="00602CC4">
      <w:pPr>
        <w:spacing w:after="0" w:line="276" w:lineRule="auto"/>
        <w:jc w:val="both"/>
        <w:rPr>
          <w:rFonts w:ascii="Calibri" w:eastAsia="Calibri" w:hAnsi="Calibri" w:cs="Times New Roman"/>
          <w:kern w:val="0"/>
          <w14:ligatures w14:val="none"/>
        </w:rPr>
      </w:pPr>
    </w:p>
    <w:p w14:paraId="4D0713B8" w14:textId="1049887A" w:rsidR="00602CC4" w:rsidRPr="00602CC4" w:rsidRDefault="00602CC4" w:rsidP="00602CC4">
      <w:pPr>
        <w:spacing w:after="0" w:line="276" w:lineRule="auto"/>
        <w:jc w:val="both"/>
        <w:rPr>
          <w:rFonts w:ascii="Calibri" w:eastAsia="Calibri" w:hAnsi="Calibri" w:cs="Times New Roman"/>
          <w:kern w:val="0"/>
          <w14:ligatures w14:val="none"/>
        </w:rPr>
      </w:pPr>
      <w:r w:rsidRPr="00602CC4">
        <w:rPr>
          <w:rFonts w:ascii="Calibri" w:eastAsia="Calibri" w:hAnsi="Calibri" w:cs="Times New Roman"/>
          <w:kern w:val="0"/>
          <w14:ligatures w14:val="none"/>
        </w:rPr>
        <w:t xml:space="preserve">Na področju </w:t>
      </w:r>
      <w:r w:rsidRPr="00602CC4">
        <w:rPr>
          <w:rFonts w:ascii="Calibri" w:eastAsia="Calibri" w:hAnsi="Calibri" w:cs="Times New Roman"/>
          <w:b/>
          <w:kern w:val="0"/>
          <w14:ligatures w14:val="none"/>
        </w:rPr>
        <w:t>razvoja človeških virov</w:t>
      </w:r>
      <w:r w:rsidRPr="00602CC4">
        <w:rPr>
          <w:rFonts w:ascii="Calibri" w:eastAsia="Calibri" w:hAnsi="Calibri" w:cs="Times New Roman"/>
          <w:kern w:val="0"/>
          <w14:ligatures w14:val="none"/>
        </w:rPr>
        <w:t xml:space="preserve"> je v regiji identificiranih več področij.</w:t>
      </w:r>
      <w:r w:rsidRPr="00602CC4" w:rsidDel="0054092A">
        <w:rPr>
          <w:rFonts w:ascii="Calibri" w:eastAsia="Calibri" w:hAnsi="Calibri" w:cs="Times New Roman"/>
          <w:kern w:val="0"/>
          <w14:ligatures w14:val="none"/>
        </w:rPr>
        <w:t xml:space="preserve"> </w:t>
      </w:r>
      <w:r w:rsidRPr="00602CC4">
        <w:rPr>
          <w:rFonts w:ascii="Calibri" w:eastAsia="Calibri" w:hAnsi="Calibri" w:cs="Times New Roman"/>
          <w:kern w:val="0"/>
          <w14:ligatures w14:val="none"/>
        </w:rPr>
        <w:t>Potrebno je nadgraditi izobraževalni sistem,</w:t>
      </w:r>
      <w:r w:rsidRPr="00602CC4">
        <w:rPr>
          <w:rFonts w:ascii="Times New Roman" w:eastAsia="Calibri" w:hAnsi="Times New Roman" w:cs="Times New Roman"/>
          <w:kern w:val="0"/>
          <w:sz w:val="24"/>
          <w14:ligatures w14:val="none"/>
        </w:rPr>
        <w:t xml:space="preserve"> </w:t>
      </w:r>
      <w:r w:rsidRPr="00602CC4">
        <w:rPr>
          <w:rFonts w:ascii="Calibri" w:eastAsia="Calibri" w:hAnsi="Calibri" w:cs="Times New Roman"/>
          <w:kern w:val="0"/>
          <w14:ligatures w14:val="none"/>
        </w:rPr>
        <w:t xml:space="preserve">s ciljem zmanjšanja neskladij med potrebami delodajalcev ter znanji in spretnostmi na trgu dela. Pomembna je obogatitev in krepitev ključnih kompetenc šolajočih (predvsem kompetence podjetnosti, digitalne in zelene kompetence) in digitalno preobraziti šolski prostor. Vzpostaviti </w:t>
      </w:r>
      <w:r w:rsidRPr="00602CC4">
        <w:rPr>
          <w:rFonts w:ascii="Calibri" w:eastAsia="Times New Roman" w:hAnsi="Calibri" w:cs="Calibri"/>
          <w:kern w:val="0"/>
          <w14:ligatures w14:val="none"/>
        </w:rPr>
        <w:t>bo</w:t>
      </w:r>
      <w:r w:rsidRPr="00602CC4">
        <w:rPr>
          <w:rFonts w:ascii="Calibri" w:eastAsia="Calibri" w:hAnsi="Calibri" w:cs="Times New Roman"/>
          <w:kern w:val="0"/>
          <w14:ligatures w14:val="none"/>
        </w:rPr>
        <w:t xml:space="preserve"> treba okolje za razvoj podjetniške  miselnosti celotne generacije in zagotavljanje več programov za spodbujanje podjetništva.</w:t>
      </w:r>
    </w:p>
    <w:p w14:paraId="238C6A03" w14:textId="77777777" w:rsidR="00602CC4" w:rsidRPr="00602CC4" w:rsidRDefault="00602CC4" w:rsidP="00602CC4">
      <w:pPr>
        <w:spacing w:after="0" w:line="276" w:lineRule="auto"/>
        <w:jc w:val="both"/>
        <w:rPr>
          <w:rFonts w:ascii="Calibri" w:eastAsia="Calibri" w:hAnsi="Calibri" w:cs="Times New Roman"/>
          <w:kern w:val="0"/>
          <w14:ligatures w14:val="none"/>
        </w:rPr>
      </w:pPr>
    </w:p>
    <w:p w14:paraId="5CCBCBB5" w14:textId="77777777" w:rsidR="00602CC4" w:rsidRPr="00602CC4" w:rsidRDefault="00602CC4" w:rsidP="00602CC4">
      <w:pPr>
        <w:spacing w:after="0" w:line="276" w:lineRule="auto"/>
        <w:jc w:val="both"/>
        <w:rPr>
          <w:rFonts w:ascii="Calibri" w:eastAsia="Calibri" w:hAnsi="Calibri" w:cs="Calibri"/>
          <w:kern w:val="0"/>
          <w14:ligatures w14:val="none"/>
        </w:rPr>
      </w:pPr>
      <w:r w:rsidRPr="00602CC4">
        <w:rPr>
          <w:rFonts w:ascii="Calibri" w:eastAsia="Calibri" w:hAnsi="Calibri" w:cs="Times New Roman"/>
          <w:kern w:val="0"/>
          <w14:ligatures w14:val="none"/>
        </w:rPr>
        <w:t xml:space="preserve">Razvojne potrebe gredo v smeri zagotavljanja povezovanja različnih deležnikov v okolju in odpiranju delovnih mest z visoko dodano vrednostjo, s katerimi bi lahko deloma reševali tudi vprašanje presežnih visoko kvalificiranih delavcev v energetiki. Izobraževalne vsebine bodo zajemale predvsem področja podjetništva, zelene transformacije in </w:t>
      </w:r>
      <w:proofErr w:type="spellStart"/>
      <w:r w:rsidRPr="00602CC4">
        <w:rPr>
          <w:rFonts w:ascii="Calibri" w:eastAsia="Calibri" w:hAnsi="Calibri" w:cs="Times New Roman"/>
          <w:kern w:val="0"/>
          <w14:ligatures w14:val="none"/>
        </w:rPr>
        <w:t>fotovoltaike</w:t>
      </w:r>
      <w:proofErr w:type="spellEnd"/>
      <w:r w:rsidRPr="00602CC4">
        <w:rPr>
          <w:rFonts w:ascii="Calibri" w:eastAsia="Calibri" w:hAnsi="Calibri" w:cs="Times New Roman"/>
          <w:kern w:val="0"/>
          <w14:ligatures w14:val="none"/>
        </w:rPr>
        <w:t xml:space="preserve">, krepitve socialnih kompetenc, dvig digitalne pismenosti, recikliranja in predelave odpadkov, plastike ter proizvodnje alternativnih goriv oz. krožnega gospodarstva. Posebno pozornost bomo namenili krepitvi splošnih in specifičnih kompetenc za dvig snovne in energetske učinkovitosti, prilagajanje na podnebne spremembe in upravljanje </w:t>
      </w:r>
      <w:r w:rsidRPr="00602CC4">
        <w:rPr>
          <w:rFonts w:ascii="Calibri" w:eastAsia="Calibri" w:hAnsi="Calibri" w:cs="Times New Roman"/>
          <w:kern w:val="0"/>
          <w14:ligatures w14:val="none"/>
        </w:rPr>
        <w:lastRenderedPageBreak/>
        <w:t xml:space="preserve">naravnih virov, v sektorjih, ki so ključni za zeleni prehod (industrija, gradnje, energetika, promet). V regiji je treba ustvariti zaposlitvene možnosti, s čimer bi preprečili dnevne in trajne migracije iz regije. </w:t>
      </w:r>
    </w:p>
    <w:p w14:paraId="1152B7B2" w14:textId="77777777" w:rsidR="00602CC4" w:rsidRPr="00602CC4" w:rsidRDefault="00602CC4" w:rsidP="00602CC4">
      <w:pPr>
        <w:spacing w:after="0" w:line="276" w:lineRule="auto"/>
        <w:contextualSpacing/>
        <w:jc w:val="both"/>
        <w:rPr>
          <w:rFonts w:ascii="Calibri" w:eastAsia="Times New Roman" w:hAnsi="Calibri" w:cs="Calibri"/>
          <w:bCs/>
          <w:kern w:val="0"/>
          <w14:ligatures w14:val="none"/>
        </w:rPr>
      </w:pPr>
    </w:p>
    <w:p w14:paraId="5E527511" w14:textId="77777777" w:rsidR="00602CC4" w:rsidRPr="00602CC4" w:rsidRDefault="00602CC4" w:rsidP="00602CC4">
      <w:pPr>
        <w:spacing w:after="0" w:line="276" w:lineRule="auto"/>
        <w:contextualSpacing/>
        <w:jc w:val="both"/>
        <w:rPr>
          <w:ins w:id="4" w:author="Mojca Šteblaj" w:date="2024-07-25T12:39:00Z"/>
          <w:rFonts w:ascii="Calibri" w:eastAsia="Times New Roman" w:hAnsi="Calibri" w:cs="Calibri"/>
          <w:bCs/>
          <w:kern w:val="0"/>
          <w14:ligatures w14:val="none"/>
        </w:rPr>
      </w:pPr>
      <w:bookmarkStart w:id="5" w:name="_Hlk171500755"/>
      <w:ins w:id="6" w:author="Mojca Šteblaj" w:date="2024-07-25T12:39:00Z">
        <w:r w:rsidRPr="00602CC4">
          <w:rPr>
            <w:rFonts w:ascii="Calibri" w:eastAsia="Times New Roman" w:hAnsi="Calibri" w:cs="Calibri"/>
            <w:bCs/>
            <w:kern w:val="0"/>
            <w14:ligatures w14:val="none"/>
          </w:rPr>
          <w:t xml:space="preserve">Prav tako so potrebne naložbe v razvoj </w:t>
        </w:r>
        <w:r w:rsidRPr="00602CC4">
          <w:rPr>
            <w:rFonts w:ascii="Calibri" w:eastAsia="Times New Roman" w:hAnsi="Calibri" w:cs="Calibri"/>
            <w:b/>
            <w:kern w:val="0"/>
            <w14:ligatures w14:val="none"/>
          </w:rPr>
          <w:t>socialne in ostale infrastrukture</w:t>
        </w:r>
        <w:r w:rsidRPr="00602CC4">
          <w:rPr>
            <w:rFonts w:ascii="Calibri" w:eastAsia="Times New Roman" w:hAnsi="Calibri" w:cs="Calibri"/>
            <w:bCs/>
            <w:kern w:val="0"/>
            <w14:ligatures w14:val="none"/>
          </w:rPr>
          <w:t xml:space="preserve"> po načelih trajnostnega razvoja, s katero se izboljšujeta kakovost bivanja in privlačnost destinacije za mlade in strokovnjake na področjih z visokimi razvojnimi potenciali (zlasti gradnja novih objektov in stanovanj, namenjenih mladim, izgradnja novih kapacitet za aktivno preživljanje prostega časa, </w:t>
        </w:r>
        <w:bookmarkStart w:id="7" w:name="_Hlk171543320"/>
        <w:r w:rsidRPr="00602CC4">
          <w:rPr>
            <w:rFonts w:ascii="Calibri" w:eastAsia="Times New Roman" w:hAnsi="Calibri" w:cs="Calibri"/>
            <w:bCs/>
            <w:kern w:val="0"/>
            <w14:ligatures w14:val="none"/>
          </w:rPr>
          <w:t>naložbe v infrastrukturo trajnostne mobilnosti in dostopnega javnega prevoza</w:t>
        </w:r>
        <w:bookmarkEnd w:id="7"/>
        <w:r w:rsidRPr="00602CC4">
          <w:rPr>
            <w:rFonts w:ascii="Calibri" w:eastAsia="Times New Roman" w:hAnsi="Calibri" w:cs="Calibri"/>
            <w:bCs/>
            <w:kern w:val="0"/>
            <w14:ligatures w14:val="none"/>
          </w:rPr>
          <w:t>, več nastanitev za ranljive skupine</w:t>
        </w:r>
        <w:bookmarkEnd w:id="5"/>
        <w:r w:rsidRPr="00602CC4">
          <w:rPr>
            <w:rFonts w:ascii="Calibri" w:eastAsia="Times New Roman" w:hAnsi="Calibri" w:cs="Calibri"/>
            <w:bCs/>
            <w:kern w:val="0"/>
            <w:vertAlign w:val="superscript"/>
            <w14:ligatures w14:val="none"/>
          </w:rPr>
          <w:footnoteReference w:id="3"/>
        </w:r>
        <w:r w:rsidRPr="00602CC4">
          <w:rPr>
            <w:rFonts w:ascii="Calibri" w:eastAsia="Times New Roman" w:hAnsi="Calibri" w:cs="Calibri"/>
            <w:bCs/>
            <w:kern w:val="0"/>
            <w14:ligatures w14:val="none"/>
          </w:rPr>
          <w:t>.</w:t>
        </w:r>
      </w:ins>
    </w:p>
    <w:p w14:paraId="1C6204FD" w14:textId="77777777" w:rsidR="00602CC4" w:rsidRPr="00602CC4" w:rsidRDefault="00602CC4" w:rsidP="00602CC4">
      <w:pPr>
        <w:spacing w:after="0" w:line="276" w:lineRule="auto"/>
        <w:contextualSpacing/>
        <w:jc w:val="both"/>
        <w:rPr>
          <w:ins w:id="14" w:author="Mojca Šteblaj" w:date="2024-07-25T12:39:00Z"/>
          <w:rFonts w:ascii="Calibri" w:eastAsia="Times New Roman" w:hAnsi="Calibri" w:cs="Calibri"/>
          <w:bCs/>
          <w:kern w:val="0"/>
          <w14:ligatures w14:val="none"/>
        </w:rPr>
      </w:pPr>
    </w:p>
    <w:p w14:paraId="77662264" w14:textId="77777777" w:rsidR="00602CC4" w:rsidRPr="00602CC4" w:rsidRDefault="00602CC4" w:rsidP="00602CC4">
      <w:pPr>
        <w:spacing w:after="0" w:line="276" w:lineRule="auto"/>
        <w:contextualSpacing/>
        <w:jc w:val="both"/>
        <w:rPr>
          <w:ins w:id="15" w:author="Mojca Šteblaj" w:date="2024-07-25T12:39:00Z"/>
          <w:rFonts w:ascii="Calibri" w:eastAsia="Times New Roman" w:hAnsi="Calibri" w:cs="Calibri"/>
          <w:bCs/>
          <w:kern w:val="0"/>
          <w14:ligatures w14:val="none"/>
        </w:rPr>
      </w:pPr>
      <w:bookmarkStart w:id="16" w:name="_Hlk171600340"/>
      <w:ins w:id="17" w:author="Mojca Šteblaj" w:date="2024-07-25T12:39:00Z">
        <w:r w:rsidRPr="00602CC4">
          <w:rPr>
            <w:rFonts w:ascii="Calibri" w:eastAsia="Times New Roman" w:hAnsi="Calibri" w:cs="Calibri"/>
            <w:bCs/>
            <w:kern w:val="0"/>
            <w14:ligatures w14:val="none"/>
          </w:rPr>
          <w:t xml:space="preserve">Eno izmed identificiranih  področij v regiji je tudi </w:t>
        </w:r>
        <w:r w:rsidRPr="00602CC4">
          <w:rPr>
            <w:rFonts w:ascii="Calibri" w:eastAsia="Times New Roman" w:hAnsi="Calibri" w:cs="Calibri"/>
            <w:b/>
            <w:kern w:val="0"/>
            <w14:ligatures w14:val="none"/>
          </w:rPr>
          <w:t>digitalizacija</w:t>
        </w:r>
        <w:r w:rsidRPr="00602CC4">
          <w:rPr>
            <w:rFonts w:ascii="Calibri" w:eastAsia="Times New Roman" w:hAnsi="Calibri" w:cs="Calibri"/>
            <w:bCs/>
            <w:kern w:val="0"/>
            <w14:ligatures w14:val="none"/>
          </w:rPr>
          <w:t>, v okviru katere lahko ob prepoznavanju razvojne priložnosti IKT in interneta regija postane napredna digitalna družba in referenčno okolje za uvajanje inovativnih pristopov pri uporabi digitalnih tehnologij. Digitalno preobražena regija bo omogočala prehod v bolj humano družbo, v kateri bomo imeli več časa za kreativnost, učenje in ustvarjanje. Pozitivni učinki digitalizacije bodo dostopni vsem prebivalcem regije</w:t>
        </w:r>
        <w:bookmarkEnd w:id="16"/>
        <w:r w:rsidRPr="00602CC4">
          <w:rPr>
            <w:rFonts w:ascii="Calibri" w:eastAsia="Times New Roman" w:hAnsi="Calibri" w:cs="Calibri"/>
            <w:bCs/>
            <w:kern w:val="0"/>
            <w14:ligatures w14:val="none"/>
          </w:rPr>
          <w:t>.</w:t>
        </w:r>
        <w:r w:rsidRPr="00602CC4">
          <w:rPr>
            <w:rFonts w:ascii="Calibri" w:eastAsia="Times New Roman" w:hAnsi="Calibri" w:cs="Calibri"/>
            <w:bCs/>
            <w:kern w:val="0"/>
            <w:vertAlign w:val="superscript"/>
            <w14:ligatures w14:val="none"/>
          </w:rPr>
          <w:footnoteReference w:id="4"/>
        </w:r>
      </w:ins>
    </w:p>
    <w:p w14:paraId="5C98125D" w14:textId="77777777" w:rsidR="00602CC4" w:rsidRPr="00602CC4" w:rsidRDefault="00602CC4" w:rsidP="00602CC4">
      <w:pPr>
        <w:spacing w:after="0" w:line="276" w:lineRule="auto"/>
        <w:contextualSpacing/>
        <w:jc w:val="both"/>
        <w:rPr>
          <w:rFonts w:ascii="Calibri" w:eastAsia="Times New Roman" w:hAnsi="Calibri" w:cs="Calibri"/>
          <w:bCs/>
          <w:kern w:val="0"/>
          <w14:ligatures w14:val="none"/>
        </w:rPr>
      </w:pPr>
    </w:p>
    <w:p w14:paraId="510556D8" w14:textId="77777777" w:rsidR="00602CC4" w:rsidRPr="00602CC4" w:rsidRDefault="00602CC4" w:rsidP="00602CC4">
      <w:pPr>
        <w:spacing w:after="0" w:line="276" w:lineRule="auto"/>
        <w:contextualSpacing/>
        <w:jc w:val="both"/>
        <w:rPr>
          <w:rFonts w:ascii="Calibri" w:eastAsia="Times New Roman" w:hAnsi="Calibri" w:cs="Calibri"/>
          <w:bCs/>
          <w:kern w:val="0"/>
          <w14:ligatures w14:val="none"/>
        </w:rPr>
      </w:pPr>
      <w:r w:rsidRPr="00602CC4">
        <w:rPr>
          <w:rFonts w:ascii="Calibri" w:eastAsia="Times New Roman" w:hAnsi="Calibri" w:cs="Calibri"/>
          <w:bCs/>
          <w:kern w:val="0"/>
          <w14:ligatures w14:val="none"/>
        </w:rPr>
        <w:t xml:space="preserve">Razvojne potrebe, povezane s tranzicijo </w:t>
      </w:r>
      <w:r w:rsidRPr="00602CC4">
        <w:rPr>
          <w:rFonts w:ascii="Calibri" w:eastAsia="Times New Roman" w:hAnsi="Calibri" w:cs="Calibri"/>
          <w:b/>
          <w:bCs/>
          <w:kern w:val="0"/>
          <w14:ligatures w14:val="none"/>
        </w:rPr>
        <w:t>gospodarstva</w:t>
      </w:r>
      <w:r w:rsidRPr="00602CC4">
        <w:rPr>
          <w:rFonts w:ascii="Calibri" w:eastAsia="Times New Roman" w:hAnsi="Calibri" w:cs="Calibri"/>
          <w:bCs/>
          <w:kern w:val="0"/>
          <w14:ligatures w14:val="none"/>
        </w:rPr>
        <w:t>, vključujejo:</w:t>
      </w:r>
    </w:p>
    <w:p w14:paraId="54E18D3C" w14:textId="77777777" w:rsidR="00602CC4" w:rsidRPr="00602CC4" w:rsidRDefault="00602CC4" w:rsidP="00602CC4">
      <w:pPr>
        <w:numPr>
          <w:ilvl w:val="0"/>
          <w:numId w:val="4"/>
        </w:numPr>
        <w:spacing w:before="120" w:after="0" w:line="276" w:lineRule="auto"/>
        <w:contextualSpacing/>
        <w:jc w:val="both"/>
        <w:rPr>
          <w:rFonts w:ascii="Calibri" w:eastAsia="Times New Roman" w:hAnsi="Calibri" w:cs="Calibri"/>
          <w:bCs/>
          <w:kern w:val="0"/>
          <w14:ligatures w14:val="none"/>
        </w:rPr>
      </w:pPr>
      <w:r w:rsidRPr="00602CC4">
        <w:rPr>
          <w:rFonts w:ascii="Calibri" w:eastAsia="Times New Roman" w:hAnsi="Calibri" w:cs="Calibri"/>
          <w:bCs/>
          <w:kern w:val="0"/>
          <w14:ligatures w14:val="none"/>
        </w:rPr>
        <w:t>diverzifikacijo lokalnega gospodarstva glede na sektorsko in velikostno raznolikost;</w:t>
      </w:r>
    </w:p>
    <w:p w14:paraId="6BF41ECC" w14:textId="77777777" w:rsidR="00602CC4" w:rsidRPr="00602CC4" w:rsidRDefault="00602CC4" w:rsidP="00602CC4">
      <w:pPr>
        <w:numPr>
          <w:ilvl w:val="0"/>
          <w:numId w:val="4"/>
        </w:numPr>
        <w:spacing w:before="120" w:after="0" w:line="276" w:lineRule="auto"/>
        <w:contextualSpacing/>
        <w:jc w:val="both"/>
        <w:rPr>
          <w:rFonts w:ascii="Calibri" w:eastAsia="Times New Roman" w:hAnsi="Calibri" w:cs="Calibri"/>
          <w:bCs/>
          <w:kern w:val="0"/>
          <w14:ligatures w14:val="none"/>
        </w:rPr>
      </w:pPr>
      <w:r w:rsidRPr="00602CC4">
        <w:rPr>
          <w:rFonts w:ascii="Calibri" w:eastAsia="Times New Roman" w:hAnsi="Calibri" w:cs="Calibri"/>
          <w:bCs/>
          <w:kern w:val="0"/>
          <w14:ligatures w14:val="none"/>
        </w:rPr>
        <w:t>uravnotežena vlaganja v razvoj različnih panog, kot so na primer elektroindustrija, avtomobilska industrija, IT sektor, gozdarstvo in lesna industrija, turizem, kmetijstvo in trajnostna pridelava hrane, energetika kot gospodarski sektor, proizvodnja in predelava kovin in nekovin, farmacevtska industrija ter nove tehnologije (zlasti avtomatizacija in robotika);</w:t>
      </w:r>
    </w:p>
    <w:p w14:paraId="0F4E5673" w14:textId="77777777" w:rsidR="00602CC4" w:rsidRPr="00602CC4" w:rsidRDefault="00602CC4" w:rsidP="00602CC4">
      <w:pPr>
        <w:numPr>
          <w:ilvl w:val="0"/>
          <w:numId w:val="4"/>
        </w:numPr>
        <w:spacing w:before="120" w:after="0" w:line="276" w:lineRule="auto"/>
        <w:contextualSpacing/>
        <w:jc w:val="both"/>
        <w:rPr>
          <w:rFonts w:ascii="Calibri" w:eastAsia="Times New Roman" w:hAnsi="Calibri" w:cs="Calibri"/>
          <w:bCs/>
          <w:kern w:val="0"/>
          <w14:ligatures w14:val="none"/>
        </w:rPr>
      </w:pPr>
      <w:r w:rsidRPr="00602CC4">
        <w:rPr>
          <w:rFonts w:ascii="Calibri" w:eastAsia="Times New Roman" w:hAnsi="Calibri" w:cs="Calibri"/>
          <w:bCs/>
          <w:kern w:val="0"/>
          <w14:ligatures w14:val="none"/>
        </w:rPr>
        <w:t>izboljšanje zmogljivosti poslovnega okolja za privabljanje javnega in zasebnega financiranja podjetij (neposredne domače in tuje naložbe);</w:t>
      </w:r>
    </w:p>
    <w:p w14:paraId="4357CE4A" w14:textId="77777777" w:rsidR="00602CC4" w:rsidRPr="00602CC4" w:rsidRDefault="00602CC4" w:rsidP="00602CC4">
      <w:pPr>
        <w:numPr>
          <w:ilvl w:val="0"/>
          <w:numId w:val="4"/>
        </w:numPr>
        <w:spacing w:before="120" w:after="0" w:line="276" w:lineRule="auto"/>
        <w:contextualSpacing/>
        <w:jc w:val="both"/>
        <w:rPr>
          <w:ins w:id="20" w:author="Mojca Šteblaj" w:date="2024-07-25T12:41:00Z"/>
          <w:rFonts w:ascii="Calibri" w:eastAsia="Calibri" w:hAnsi="Calibri" w:cs="Calibri"/>
          <w:kern w:val="0"/>
          <w14:ligatures w14:val="none"/>
        </w:rPr>
      </w:pPr>
      <w:r w:rsidRPr="00602CC4">
        <w:rPr>
          <w:rFonts w:ascii="Calibri" w:eastAsia="Times New Roman" w:hAnsi="Calibri" w:cs="Calibri"/>
          <w:bCs/>
          <w:kern w:val="0"/>
          <w14:ligatures w14:val="none"/>
        </w:rPr>
        <w:t xml:space="preserve">nadaljnjo podporo in spodbude za razvoj zagonskih podjetij in krepiti vlaganja v raziskave, razvoj in inovacije ter sodelovanje med raziskovalnimi organizacijami in gospodarstvom v regiji, ter </w:t>
      </w:r>
      <w:bookmarkStart w:id="21" w:name="_Hlk171500871"/>
      <w:r w:rsidRPr="00602CC4">
        <w:rPr>
          <w:rFonts w:ascii="Times New Roman" w:eastAsia="Times New Roman" w:hAnsi="Times New Roman" w:cs="Calibri"/>
          <w:bCs/>
          <w:kern w:val="0"/>
          <w:sz w:val="24"/>
          <w:szCs w:val="24"/>
          <w:lang w:eastAsia="sl-SI"/>
          <w14:ligatures w14:val="none"/>
        </w:rPr>
        <w:t xml:space="preserve"> </w:t>
      </w:r>
    </w:p>
    <w:p w14:paraId="3DDE3B25" w14:textId="77777777" w:rsidR="00D86FF4" w:rsidRPr="00D86FF4" w:rsidRDefault="00602CC4" w:rsidP="00D86FF4">
      <w:pPr>
        <w:numPr>
          <w:ilvl w:val="0"/>
          <w:numId w:val="4"/>
        </w:numPr>
        <w:spacing w:before="120" w:after="0" w:line="276" w:lineRule="auto"/>
        <w:contextualSpacing/>
        <w:jc w:val="both"/>
        <w:rPr>
          <w:ins w:id="22" w:author="Mojca Šteblaj" w:date="2024-07-25T12:45:00Z"/>
          <w:rFonts w:ascii="Times New Roman" w:eastAsia="Calibri" w:hAnsi="Times New Roman" w:cs="Times New Roman"/>
          <w:kern w:val="0"/>
          <w:sz w:val="24"/>
          <w14:ligatures w14:val="none"/>
        </w:rPr>
      </w:pPr>
      <w:ins w:id="23" w:author="Mojca Šteblaj" w:date="2024-07-25T12:41:00Z">
        <w:r w:rsidRPr="00D86FF4">
          <w:rPr>
            <w:rFonts w:eastAsia="Times New Roman" w:cstheme="minorHAnsi"/>
            <w:bCs/>
            <w:kern w:val="0"/>
            <w:lang w:eastAsia="sl-SI"/>
            <w14:ligatures w14:val="none"/>
          </w:rPr>
          <w:t xml:space="preserve">podporo </w:t>
        </w:r>
      </w:ins>
      <w:r w:rsidRPr="00D86FF4">
        <w:rPr>
          <w:rFonts w:eastAsia="Times New Roman" w:cstheme="minorHAnsi"/>
          <w:bCs/>
          <w:kern w:val="0"/>
          <w:lang w:eastAsia="sl-SI"/>
          <w14:ligatures w14:val="none"/>
        </w:rPr>
        <w:t xml:space="preserve">turizmu, zlasti na področju celovitih turističnih produktov </w:t>
      </w:r>
      <w:bookmarkEnd w:id="21"/>
      <w:ins w:id="24" w:author="Mojca Šteblaj" w:date="2024-07-25T12:41:00Z">
        <w:r w:rsidRPr="00D86FF4">
          <w:rPr>
            <w:rFonts w:eastAsia="Times New Roman" w:cstheme="minorHAnsi"/>
            <w:bCs/>
            <w:kern w:val="0"/>
            <w:lang w:eastAsia="sl-SI"/>
            <w14:ligatures w14:val="none"/>
          </w:rPr>
          <w:t>regije oziroma integriranih turističnih regionalnih produktov, povečanja namestitvenih kapacitet in krepitve kompetenc za trajnostni, butični turizem</w:t>
        </w:r>
        <w:r w:rsidRPr="00D86FF4">
          <w:rPr>
            <w:rFonts w:eastAsia="Times New Roman" w:cstheme="minorHAnsi"/>
            <w:b/>
            <w:bCs/>
            <w:kern w:val="0"/>
            <w:lang w:eastAsia="sl-SI"/>
            <w14:ligatures w14:val="none"/>
          </w:rPr>
          <w:t>,</w:t>
        </w:r>
        <w:r w:rsidRPr="00353311">
          <w:rPr>
            <w:rFonts w:eastAsia="Times New Roman" w:cstheme="minorHAnsi"/>
            <w:b/>
            <w:bCs/>
            <w:kern w:val="0"/>
            <w:vertAlign w:val="superscript"/>
            <w:lang w:eastAsia="sl-SI"/>
            <w14:ligatures w14:val="none"/>
          </w:rPr>
          <w:footnoteReference w:id="5"/>
        </w:r>
        <w:r w:rsidRPr="00D86FF4">
          <w:rPr>
            <w:rFonts w:eastAsia="Times New Roman" w:cstheme="minorHAnsi"/>
            <w:bCs/>
            <w:kern w:val="0"/>
            <w:lang w:eastAsia="sl-SI"/>
            <w14:ligatures w14:val="none"/>
          </w:rPr>
          <w:t xml:space="preserve"> (med drugim iz industrijske dediščine in spominov narediti turistično zanimive produkte za popestritev turistične ponudbe, iz degradiranih območji pa narediti turistično atraktivne površine)</w:t>
        </w:r>
        <w:r w:rsidRPr="00353311">
          <w:rPr>
            <w:rFonts w:eastAsia="Times New Roman" w:cstheme="minorHAnsi"/>
            <w:bCs/>
            <w:kern w:val="0"/>
            <w:vertAlign w:val="superscript"/>
            <w:lang w:eastAsia="sl-SI"/>
            <w14:ligatures w14:val="none"/>
          </w:rPr>
          <w:footnoteReference w:id="6"/>
        </w:r>
        <w:r w:rsidRPr="00D86FF4">
          <w:rPr>
            <w:rFonts w:eastAsia="Times New Roman" w:cstheme="minorHAnsi"/>
            <w:bCs/>
            <w:kern w:val="0"/>
            <w:lang w:eastAsia="sl-SI"/>
            <w14:ligatures w14:val="none"/>
          </w:rPr>
          <w:t>.</w:t>
        </w:r>
      </w:ins>
    </w:p>
    <w:p w14:paraId="7B8C7F0F" w14:textId="77777777" w:rsidR="00D86FF4" w:rsidRPr="00D86FF4" w:rsidRDefault="00D86FF4" w:rsidP="00D86FF4">
      <w:pPr>
        <w:spacing w:before="120" w:after="0" w:line="276" w:lineRule="auto"/>
        <w:contextualSpacing/>
        <w:jc w:val="both"/>
        <w:rPr>
          <w:ins w:id="29" w:author="Mojca Šteblaj" w:date="2024-07-25T12:45:00Z"/>
          <w:rFonts w:ascii="Times New Roman" w:eastAsia="Calibri" w:hAnsi="Times New Roman" w:cs="Times New Roman"/>
          <w:kern w:val="0"/>
          <w:sz w:val="24"/>
          <w14:ligatures w14:val="none"/>
        </w:rPr>
      </w:pPr>
    </w:p>
    <w:p w14:paraId="762CE366" w14:textId="0746B018" w:rsidR="00602CC4" w:rsidRPr="00D86FF4" w:rsidRDefault="00602CC4" w:rsidP="00D86FF4">
      <w:pPr>
        <w:spacing w:before="120" w:after="0" w:line="276" w:lineRule="auto"/>
        <w:contextualSpacing/>
        <w:jc w:val="both"/>
        <w:rPr>
          <w:rFonts w:ascii="Times New Roman" w:eastAsia="Calibri" w:hAnsi="Times New Roman" w:cs="Times New Roman"/>
          <w:kern w:val="0"/>
          <w:sz w:val="24"/>
          <w14:ligatures w14:val="none"/>
        </w:rPr>
      </w:pPr>
      <w:r w:rsidRPr="00D86FF4">
        <w:rPr>
          <w:rFonts w:ascii="Calibri" w:eastAsia="Times New Roman" w:hAnsi="Calibri" w:cs="Calibri"/>
          <w:kern w:val="0"/>
          <w14:ligatures w14:val="none"/>
        </w:rPr>
        <w:t xml:space="preserve">Dediščina premogovništva je regijo zaznamovala s </w:t>
      </w:r>
      <w:r w:rsidRPr="00D86FF4">
        <w:rPr>
          <w:rFonts w:ascii="Calibri" w:eastAsia="Times New Roman" w:hAnsi="Calibri" w:cs="Calibri"/>
          <w:b/>
          <w:kern w:val="0"/>
          <w14:ligatures w14:val="none"/>
        </w:rPr>
        <w:t xml:space="preserve">prostorsko in </w:t>
      </w:r>
      <w:proofErr w:type="spellStart"/>
      <w:r w:rsidRPr="00D86FF4">
        <w:rPr>
          <w:rFonts w:ascii="Calibri" w:eastAsia="Times New Roman" w:hAnsi="Calibri" w:cs="Calibri"/>
          <w:b/>
          <w:kern w:val="0"/>
          <w14:ligatures w14:val="none"/>
        </w:rPr>
        <w:t>okoljsko</w:t>
      </w:r>
      <w:proofErr w:type="spellEnd"/>
      <w:r w:rsidRPr="00D86FF4">
        <w:rPr>
          <w:rFonts w:ascii="Calibri" w:eastAsia="Times New Roman" w:hAnsi="Calibri" w:cs="Calibri"/>
          <w:b/>
          <w:kern w:val="0"/>
          <w14:ligatures w14:val="none"/>
        </w:rPr>
        <w:t xml:space="preserve"> degradiranimi območji.</w:t>
      </w:r>
      <w:r w:rsidRPr="00D86FF4">
        <w:rPr>
          <w:rFonts w:ascii="Calibri" w:eastAsia="Times New Roman" w:hAnsi="Calibri" w:cs="Calibri"/>
          <w:kern w:val="0"/>
          <w14:ligatures w14:val="none"/>
        </w:rPr>
        <w:t xml:space="preserve"> Razvojni potencial predstavljajo tudi stara in opuščena industrijska območja. Glede na postopno opuščanje premogovništva in rabe premoga do leta 2033, je potrebno takoj pričeti z aktivacijo tistih območij, ki ne bodo več izpostavljena nadaljnji degradaciji. </w:t>
      </w:r>
    </w:p>
    <w:p w14:paraId="331CC56E" w14:textId="77777777" w:rsidR="00602CC4" w:rsidRPr="00602CC4" w:rsidRDefault="00602CC4" w:rsidP="00602CC4">
      <w:pPr>
        <w:spacing w:after="0" w:line="276" w:lineRule="auto"/>
        <w:contextualSpacing/>
        <w:jc w:val="both"/>
        <w:rPr>
          <w:rFonts w:ascii="Calibri" w:eastAsia="Times New Roman" w:hAnsi="Calibri" w:cs="Calibri"/>
          <w:kern w:val="0"/>
          <w14:ligatures w14:val="none"/>
        </w:rPr>
      </w:pPr>
    </w:p>
    <w:p w14:paraId="71CECCB9" w14:textId="77777777" w:rsidR="00602CC4" w:rsidRPr="00602CC4" w:rsidRDefault="00602CC4" w:rsidP="00602CC4">
      <w:pPr>
        <w:spacing w:after="0" w:line="276" w:lineRule="auto"/>
        <w:jc w:val="both"/>
        <w:rPr>
          <w:rFonts w:ascii="Calibri" w:eastAsia="Calibri" w:hAnsi="Calibri" w:cs="Calibri"/>
          <w:kern w:val="0"/>
          <w14:ligatures w14:val="none"/>
        </w:rPr>
      </w:pPr>
      <w:r w:rsidRPr="00602CC4">
        <w:rPr>
          <w:rFonts w:ascii="Calibri" w:eastAsia="Calibri" w:hAnsi="Calibri" w:cs="Calibri"/>
          <w:kern w:val="0"/>
          <w14:ligatures w14:val="none"/>
        </w:rPr>
        <w:t xml:space="preserve">Vprašanje dnevnega </w:t>
      </w:r>
      <w:proofErr w:type="spellStart"/>
      <w:r w:rsidRPr="00602CC4">
        <w:rPr>
          <w:rFonts w:ascii="Calibri" w:eastAsia="Calibri" w:hAnsi="Calibri" w:cs="Calibri"/>
          <w:kern w:val="0"/>
          <w14:ligatures w14:val="none"/>
        </w:rPr>
        <w:t>migriranja</w:t>
      </w:r>
      <w:proofErr w:type="spellEnd"/>
      <w:r w:rsidRPr="00602CC4">
        <w:rPr>
          <w:rFonts w:ascii="Calibri" w:eastAsia="Calibri" w:hAnsi="Calibri" w:cs="Calibri"/>
          <w:kern w:val="0"/>
          <w14:ligatures w14:val="none"/>
        </w:rPr>
        <w:t xml:space="preserve"> je povezano tudi s problematiko povezljivosti oziroma pomanjkljivo </w:t>
      </w:r>
      <w:r w:rsidRPr="00602CC4">
        <w:rPr>
          <w:rFonts w:ascii="Calibri" w:eastAsia="Times New Roman" w:hAnsi="Calibri" w:cs="Calibri"/>
          <w:kern w:val="0"/>
          <w14:ligatures w14:val="none"/>
        </w:rPr>
        <w:t>infrastrukturo</w:t>
      </w:r>
      <w:r w:rsidRPr="00602CC4">
        <w:rPr>
          <w:rFonts w:ascii="Calibri" w:eastAsia="Calibri" w:hAnsi="Calibri" w:cs="Calibri"/>
          <w:kern w:val="0"/>
          <w14:ligatures w14:val="none"/>
        </w:rPr>
        <w:t xml:space="preserve"> za spodbujanje trajnostne mobilnosti in neustrezno kakovostjo storitev javnega prevoza.</w:t>
      </w:r>
    </w:p>
    <w:p w14:paraId="2590C527" w14:textId="77777777" w:rsidR="00602CC4" w:rsidRPr="00602CC4" w:rsidRDefault="00602CC4" w:rsidP="00602CC4">
      <w:pPr>
        <w:spacing w:after="0" w:line="276" w:lineRule="auto"/>
        <w:contextualSpacing/>
        <w:jc w:val="both"/>
        <w:rPr>
          <w:rFonts w:ascii="Calibri" w:eastAsia="Times New Roman" w:hAnsi="Calibri" w:cs="Calibri"/>
          <w:kern w:val="0"/>
          <w14:ligatures w14:val="none"/>
        </w:rPr>
      </w:pPr>
    </w:p>
    <w:p w14:paraId="3DE82B08" w14:textId="77777777" w:rsidR="00602CC4" w:rsidRPr="00602CC4" w:rsidRDefault="00602CC4" w:rsidP="00602CC4">
      <w:pPr>
        <w:spacing w:after="0" w:line="276" w:lineRule="auto"/>
        <w:jc w:val="both"/>
        <w:rPr>
          <w:rFonts w:ascii="Calibri" w:eastAsia="Times New Roman" w:hAnsi="Calibri" w:cs="Calibri"/>
          <w:kern w:val="0"/>
          <w14:ligatures w14:val="none"/>
        </w:rPr>
      </w:pPr>
      <w:r w:rsidRPr="00602CC4">
        <w:rPr>
          <w:rFonts w:ascii="Calibri" w:eastAsia="Times New Roman" w:hAnsi="Calibri" w:cs="Calibri"/>
          <w:kern w:val="0"/>
          <w14:ligatures w14:val="none"/>
        </w:rPr>
        <w:lastRenderedPageBreak/>
        <w:t>2.2.2. Cilji in rezultati, ki naj bi se dosegli s prednostnim izvajanjem Sklada za pravični prehod</w:t>
      </w:r>
    </w:p>
    <w:p w14:paraId="0EC79EC9" w14:textId="77777777" w:rsidR="00602CC4" w:rsidRPr="00602CC4" w:rsidRDefault="00602CC4" w:rsidP="00602CC4">
      <w:pPr>
        <w:spacing w:after="0" w:line="276" w:lineRule="auto"/>
        <w:contextualSpacing/>
        <w:jc w:val="both"/>
        <w:rPr>
          <w:rFonts w:ascii="Calibri" w:eastAsia="Times New Roman" w:hAnsi="Calibri" w:cs="Calibri"/>
          <w:b/>
          <w:kern w:val="0"/>
          <w14:ligatures w14:val="none"/>
        </w:rPr>
      </w:pPr>
    </w:p>
    <w:p w14:paraId="1B23466F" w14:textId="77777777" w:rsidR="00602CC4" w:rsidRPr="00602CC4" w:rsidRDefault="00602CC4" w:rsidP="00602CC4">
      <w:pPr>
        <w:spacing w:after="0" w:line="276" w:lineRule="auto"/>
        <w:contextualSpacing/>
        <w:jc w:val="both"/>
        <w:rPr>
          <w:rFonts w:ascii="Calibri" w:eastAsia="Calibri" w:hAnsi="Calibri" w:cs="Calibri"/>
          <w:kern w:val="0"/>
          <w14:ligatures w14:val="none"/>
        </w:rPr>
      </w:pPr>
      <w:r w:rsidRPr="00602CC4">
        <w:rPr>
          <w:rFonts w:ascii="Calibri" w:eastAsia="Times New Roman" w:hAnsi="Calibri" w:cs="Calibri"/>
          <w:b/>
          <w:kern w:val="0"/>
          <w14:ligatures w14:val="none"/>
        </w:rPr>
        <w:t>SC 1:</w:t>
      </w:r>
      <w:r w:rsidRPr="00602CC4">
        <w:rPr>
          <w:rFonts w:ascii="Calibri" w:eastAsia="Times New Roman" w:hAnsi="Calibri" w:cs="Calibri"/>
          <w:kern w:val="0"/>
          <w14:ligatures w14:val="none"/>
        </w:rPr>
        <w:t xml:space="preserve"> </w:t>
      </w:r>
      <w:r w:rsidRPr="00602CC4">
        <w:rPr>
          <w:rFonts w:ascii="Calibri" w:eastAsia="Times New Roman" w:hAnsi="Calibri" w:cs="Calibri"/>
          <w:b/>
          <w:kern w:val="0"/>
          <w14:ligatures w14:val="none"/>
        </w:rPr>
        <w:t>P</w:t>
      </w:r>
      <w:r w:rsidRPr="00602CC4">
        <w:rPr>
          <w:rFonts w:ascii="Calibri" w:eastAsia="Calibri" w:hAnsi="Calibri" w:cs="Calibri"/>
          <w:b/>
          <w:kern w:val="0"/>
          <w14:ligatures w14:val="none"/>
        </w:rPr>
        <w:t xml:space="preserve">ravični energetski prehod SAŠA regije. </w:t>
      </w:r>
      <w:r w:rsidRPr="00602CC4">
        <w:rPr>
          <w:rFonts w:ascii="Calibri" w:eastAsia="Calibri" w:hAnsi="Calibri" w:cs="Calibri"/>
          <w:kern w:val="0"/>
          <w14:ligatures w14:val="none"/>
        </w:rPr>
        <w:t>Rezultati, ki jih pričakujemo na tem področju v sinergiji z drugimi razpoložljivimi sredstvi,</w:t>
      </w:r>
      <w:r w:rsidRPr="00602CC4">
        <w:rPr>
          <w:rFonts w:ascii="Times New Roman" w:eastAsia="Calibri" w:hAnsi="Times New Roman" w:cs="Times New Roman"/>
          <w:kern w:val="0"/>
          <w:sz w:val="24"/>
          <w14:ligatures w14:val="none"/>
        </w:rPr>
        <w:t xml:space="preserve"> </w:t>
      </w:r>
      <w:r w:rsidRPr="00602CC4">
        <w:rPr>
          <w:rFonts w:ascii="Calibri" w:eastAsia="Calibri" w:hAnsi="Calibri" w:cs="Calibri"/>
          <w:kern w:val="0"/>
          <w14:ligatures w14:val="none"/>
        </w:rPr>
        <w:t>vključno z MPP so:</w:t>
      </w:r>
    </w:p>
    <w:p w14:paraId="3351D9C1" w14:textId="77777777" w:rsidR="00602CC4" w:rsidRPr="00602CC4" w:rsidRDefault="00602CC4" w:rsidP="00602CC4">
      <w:pPr>
        <w:numPr>
          <w:ilvl w:val="0"/>
          <w:numId w:val="1"/>
        </w:numPr>
        <w:spacing w:before="120"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preurejena energetska lokacija z uporabo najboljših razpoložljivih tehnologij, ki bodo omogočile prestrukturiranje regijskega gospodarstva in razogljičenje regije;</w:t>
      </w:r>
    </w:p>
    <w:p w14:paraId="661B9B40" w14:textId="77777777" w:rsidR="00602CC4" w:rsidRPr="00602CC4" w:rsidRDefault="00602CC4" w:rsidP="00602CC4">
      <w:pPr>
        <w:numPr>
          <w:ilvl w:val="0"/>
          <w:numId w:val="1"/>
        </w:numPr>
        <w:spacing w:before="120"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preurejeni sistemi daljinskega ogrevanja;</w:t>
      </w:r>
    </w:p>
    <w:p w14:paraId="4C1FD3CB" w14:textId="77777777" w:rsidR="00602CC4" w:rsidRPr="00602CC4" w:rsidRDefault="00602CC4" w:rsidP="00602CC4">
      <w:pPr>
        <w:numPr>
          <w:ilvl w:val="0"/>
          <w:numId w:val="1"/>
        </w:numPr>
        <w:spacing w:before="120"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večji delež proizvodnje in rabe OVE v regiji, vključno s skladiščenjem;</w:t>
      </w:r>
    </w:p>
    <w:p w14:paraId="7C0D0203" w14:textId="77777777" w:rsidR="00602CC4" w:rsidRPr="00602CC4" w:rsidRDefault="00602CC4" w:rsidP="00602CC4">
      <w:pPr>
        <w:numPr>
          <w:ilvl w:val="0"/>
          <w:numId w:val="1"/>
        </w:numPr>
        <w:spacing w:before="120" w:after="0" w:line="276" w:lineRule="auto"/>
        <w:contextualSpacing/>
        <w:jc w:val="both"/>
        <w:rPr>
          <w:rFonts w:ascii="Calibri" w:eastAsia="Times New Roman" w:hAnsi="Calibri" w:cs="Calibri"/>
          <w:kern w:val="0"/>
          <w14:ligatures w14:val="none"/>
        </w:rPr>
      </w:pPr>
      <w:r w:rsidRPr="00602CC4">
        <w:rPr>
          <w:rFonts w:ascii="Calibri" w:eastAsia="Times New Roman" w:hAnsi="Calibri" w:cs="Calibri"/>
          <w:kern w:val="0"/>
          <w14:ligatures w14:val="none"/>
        </w:rPr>
        <w:t>manjša poraba energije v vseh sektorjih.</w:t>
      </w:r>
    </w:p>
    <w:p w14:paraId="1A13232E" w14:textId="77777777" w:rsidR="00602CC4" w:rsidRPr="00602CC4" w:rsidRDefault="00602CC4" w:rsidP="00602CC4">
      <w:pPr>
        <w:spacing w:after="0" w:line="276" w:lineRule="auto"/>
        <w:ind w:left="720"/>
        <w:jc w:val="both"/>
        <w:rPr>
          <w:rFonts w:ascii="Calibri" w:eastAsia="Calibri" w:hAnsi="Calibri" w:cs="Calibri"/>
          <w:kern w:val="0"/>
          <w14:ligatures w14:val="none"/>
        </w:rPr>
      </w:pPr>
    </w:p>
    <w:p w14:paraId="6B395960" w14:textId="77777777" w:rsidR="00602CC4" w:rsidRPr="00602CC4" w:rsidRDefault="00602CC4" w:rsidP="00602CC4">
      <w:pPr>
        <w:spacing w:after="0" w:line="276" w:lineRule="auto"/>
        <w:contextualSpacing/>
        <w:jc w:val="both"/>
        <w:rPr>
          <w:rFonts w:ascii="Calibri" w:eastAsia="Times New Roman" w:hAnsi="Calibri" w:cs="Calibri"/>
          <w:color w:val="000000"/>
          <w:kern w:val="0"/>
          <w14:ligatures w14:val="none"/>
        </w:rPr>
      </w:pPr>
      <w:r w:rsidRPr="00602CC4">
        <w:rPr>
          <w:rFonts w:ascii="Calibri" w:eastAsia="Times New Roman" w:hAnsi="Calibri" w:cs="Calibri"/>
          <w:b/>
          <w:color w:val="000000"/>
          <w:kern w:val="0"/>
          <w14:ligatures w14:val="none"/>
        </w:rPr>
        <w:t>SC 2:</w:t>
      </w:r>
      <w:r w:rsidRPr="00602CC4">
        <w:rPr>
          <w:rFonts w:ascii="Calibri" w:eastAsia="Times New Roman" w:hAnsi="Calibri" w:cs="Calibri"/>
          <w:color w:val="000000"/>
          <w:kern w:val="0"/>
          <w14:ligatures w14:val="none"/>
        </w:rPr>
        <w:t xml:space="preserve">  </w:t>
      </w:r>
      <w:r w:rsidRPr="00602CC4">
        <w:rPr>
          <w:rFonts w:ascii="Calibri" w:eastAsia="Calibri" w:hAnsi="Calibri" w:cs="Calibri"/>
          <w:b/>
          <w:color w:val="000000"/>
          <w:kern w:val="0"/>
          <w14:ligatures w14:val="none"/>
        </w:rPr>
        <w:t xml:space="preserve">Zaposlitve in veščine za </w:t>
      </w:r>
      <w:r w:rsidRPr="00602CC4">
        <w:rPr>
          <w:rFonts w:ascii="Calibri" w:eastAsia="Calibri" w:hAnsi="Calibri" w:cs="Calibri"/>
          <w:color w:val="000000"/>
          <w:kern w:val="0"/>
          <w14:ligatures w14:val="none"/>
        </w:rPr>
        <w:t xml:space="preserve">ustreznost in zadostnost </w:t>
      </w:r>
      <w:proofErr w:type="spellStart"/>
      <w:r w:rsidRPr="00602CC4">
        <w:rPr>
          <w:rFonts w:ascii="Calibri" w:eastAsia="Calibri" w:hAnsi="Calibri" w:cs="Calibri"/>
          <w:color w:val="000000"/>
          <w:kern w:val="0"/>
          <w14:ligatures w14:val="none"/>
        </w:rPr>
        <w:t>usposobljenin</w:t>
      </w:r>
      <w:proofErr w:type="spellEnd"/>
      <w:r w:rsidRPr="00602CC4">
        <w:rPr>
          <w:rFonts w:ascii="Calibri" w:eastAsia="Calibri" w:hAnsi="Calibri" w:cs="Calibri"/>
          <w:color w:val="000000"/>
          <w:kern w:val="0"/>
          <w14:ligatures w14:val="none"/>
        </w:rPr>
        <w:t xml:space="preserve"> delavcev v smeri zelene preobrazbe na naslednjih področjih: pridobivanje in shranjevanje energije iz obnovljivih virov, trajnostne gradnje in energetska učinkovitost, krožna ekonomija, ravnanje z vodnimi viri in trajnostna mobilnost z rezultatom višjega deleža udeležencev:</w:t>
      </w:r>
    </w:p>
    <w:p w14:paraId="1226A486" w14:textId="77777777" w:rsidR="00602CC4" w:rsidRPr="00602CC4" w:rsidRDefault="00602CC4" w:rsidP="00602CC4">
      <w:pPr>
        <w:numPr>
          <w:ilvl w:val="0"/>
          <w:numId w:val="1"/>
        </w:numPr>
        <w:spacing w:before="120" w:after="0" w:line="276" w:lineRule="auto"/>
        <w:contextualSpacing/>
        <w:jc w:val="both"/>
        <w:rPr>
          <w:rFonts w:ascii="Calibri" w:eastAsia="Calibri" w:hAnsi="Calibri" w:cs="Times New Roman"/>
          <w:kern w:val="0"/>
          <w14:ligatures w14:val="none"/>
        </w:rPr>
      </w:pPr>
      <w:r w:rsidRPr="00602CC4">
        <w:rPr>
          <w:rFonts w:ascii="Calibri" w:eastAsia="Calibri" w:hAnsi="Calibri" w:cs="Times New Roman"/>
          <w:kern w:val="0"/>
          <w14:ligatures w14:val="none"/>
        </w:rPr>
        <w:t>ki so končali usposabljanje, ki so se dokvalificirali.</w:t>
      </w:r>
    </w:p>
    <w:p w14:paraId="6F826AD7" w14:textId="77777777" w:rsidR="00602CC4" w:rsidRPr="00602CC4" w:rsidRDefault="00602CC4" w:rsidP="00602CC4">
      <w:pPr>
        <w:numPr>
          <w:ilvl w:val="0"/>
          <w:numId w:val="1"/>
        </w:numPr>
        <w:spacing w:before="120" w:after="0" w:line="276" w:lineRule="auto"/>
        <w:contextualSpacing/>
        <w:jc w:val="both"/>
        <w:rPr>
          <w:rFonts w:ascii="Calibri" w:eastAsia="Calibri" w:hAnsi="Calibri" w:cs="Times New Roman"/>
          <w:kern w:val="0"/>
          <w14:ligatures w14:val="none"/>
        </w:rPr>
      </w:pPr>
      <w:r w:rsidRPr="00602CC4">
        <w:rPr>
          <w:rFonts w:ascii="Calibri" w:eastAsia="Calibri" w:hAnsi="Calibri" w:cs="Times New Roman"/>
          <w:kern w:val="0"/>
          <w14:ligatures w14:val="none"/>
        </w:rPr>
        <w:t>ki imajo po zaključku sodelovanja zaposlitev,</w:t>
      </w:r>
    </w:p>
    <w:p w14:paraId="7949A2DA" w14:textId="77777777" w:rsidR="00602CC4" w:rsidRPr="00602CC4" w:rsidRDefault="00602CC4" w:rsidP="00602CC4">
      <w:pPr>
        <w:numPr>
          <w:ilvl w:val="0"/>
          <w:numId w:val="1"/>
        </w:numPr>
        <w:spacing w:before="120" w:after="0" w:line="276" w:lineRule="auto"/>
        <w:contextualSpacing/>
        <w:jc w:val="both"/>
        <w:rPr>
          <w:rFonts w:ascii="Calibri" w:eastAsia="Calibri" w:hAnsi="Calibri" w:cs="Times New Roman"/>
          <w:kern w:val="0"/>
          <w14:ligatures w14:val="none"/>
        </w:rPr>
      </w:pPr>
      <w:r w:rsidRPr="00602CC4">
        <w:rPr>
          <w:rFonts w:ascii="Calibri" w:eastAsia="Calibri" w:hAnsi="Calibri" w:cs="Times New Roman"/>
          <w:kern w:val="0"/>
          <w14:ligatures w14:val="none"/>
        </w:rPr>
        <w:t>ki so po zaključku vključeni v izobraževanje ali usposabljanje,</w:t>
      </w:r>
    </w:p>
    <w:p w14:paraId="18F98301" w14:textId="77777777" w:rsidR="00602CC4" w:rsidRPr="00602CC4" w:rsidRDefault="00602CC4" w:rsidP="00602CC4">
      <w:pPr>
        <w:spacing w:after="0" w:line="276" w:lineRule="auto"/>
        <w:contextualSpacing/>
        <w:jc w:val="both"/>
        <w:rPr>
          <w:rFonts w:ascii="Calibri" w:eastAsia="Calibri" w:hAnsi="Calibri" w:cs="Times New Roman"/>
          <w:kern w:val="0"/>
          <w14:ligatures w14:val="none"/>
        </w:rPr>
      </w:pPr>
    </w:p>
    <w:p w14:paraId="37236FF1" w14:textId="77777777" w:rsidR="00602CC4" w:rsidRPr="00602CC4" w:rsidRDefault="00602CC4" w:rsidP="00602CC4">
      <w:pPr>
        <w:spacing w:after="0" w:line="276" w:lineRule="auto"/>
        <w:contextualSpacing/>
        <w:jc w:val="both"/>
        <w:rPr>
          <w:rFonts w:ascii="Calibri" w:eastAsia="Calibri" w:hAnsi="Calibri" w:cs="Times New Roman"/>
          <w:kern w:val="0"/>
          <w14:ligatures w14:val="none"/>
        </w:rPr>
      </w:pPr>
      <w:r w:rsidRPr="00602CC4">
        <w:rPr>
          <w:rFonts w:ascii="Calibri" w:eastAsia="Calibri" w:hAnsi="Calibri" w:cs="Times New Roman"/>
          <w:kern w:val="0"/>
          <w14:ligatures w14:val="none"/>
        </w:rPr>
        <w:t xml:space="preserve">Pri tem se bodo ukrepi smiselno dopolnjevali z že organiziranimi usposabljanji s področja brezplačnega energetskega svetovanja v okviru mreže EN SVET v okviru </w:t>
      </w:r>
      <w:proofErr w:type="spellStart"/>
      <w:r w:rsidRPr="00602CC4">
        <w:rPr>
          <w:rFonts w:ascii="Calibri" w:eastAsia="Calibri" w:hAnsi="Calibri" w:cs="Times New Roman"/>
          <w:kern w:val="0"/>
          <w14:ligatures w14:val="none"/>
        </w:rPr>
        <w:t>Eko</w:t>
      </w:r>
      <w:proofErr w:type="spellEnd"/>
      <w:r w:rsidRPr="00602CC4">
        <w:rPr>
          <w:rFonts w:ascii="Calibri" w:eastAsia="Calibri" w:hAnsi="Calibri" w:cs="Times New Roman"/>
          <w:kern w:val="0"/>
          <w14:ligatures w14:val="none"/>
        </w:rPr>
        <w:t xml:space="preserve"> sklada</w:t>
      </w:r>
      <w:r w:rsidRPr="00602CC4">
        <w:rPr>
          <w:rFonts w:ascii="Calibri" w:eastAsia="Calibri" w:hAnsi="Calibri" w:cs="Times New Roman"/>
          <w:kern w:val="0"/>
          <w:vertAlign w:val="superscript"/>
          <w14:ligatures w14:val="none"/>
        </w:rPr>
        <w:footnoteReference w:id="7"/>
      </w:r>
      <w:r w:rsidRPr="00602CC4">
        <w:rPr>
          <w:rFonts w:ascii="Calibri" w:eastAsia="Calibri" w:hAnsi="Calibri" w:cs="Times New Roman"/>
          <w:kern w:val="0"/>
          <w14:ligatures w14:val="none"/>
        </w:rPr>
        <w:t xml:space="preserve"> (primer: </w:t>
      </w:r>
      <w:hyperlink r:id="rId7" w:history="1">
        <w:r w:rsidRPr="00602CC4">
          <w:rPr>
            <w:rFonts w:ascii="Calibri" w:eastAsia="Calibri" w:hAnsi="Calibri" w:cs="Times New Roman"/>
            <w:color w:val="0000FF"/>
            <w:kern w:val="0"/>
            <w:u w:val="single"/>
            <w14:ligatures w14:val="none"/>
          </w:rPr>
          <w:t>https://www.velenje.si/e-obcina/brezplacno-svetovanje/11111</w:t>
        </w:r>
      </w:hyperlink>
      <w:r w:rsidRPr="00602CC4">
        <w:rPr>
          <w:rFonts w:ascii="Calibri" w:eastAsia="Calibri" w:hAnsi="Calibri" w:cs="Times New Roman"/>
          <w:kern w:val="0"/>
          <w14:ligatures w14:val="none"/>
        </w:rPr>
        <w:t xml:space="preserve">). Vzporedno bo v dogovoru med partnerji (občine, agencija KSSENA, EN SVET </w:t>
      </w:r>
      <w:proofErr w:type="spellStart"/>
      <w:r w:rsidRPr="00602CC4">
        <w:rPr>
          <w:rFonts w:ascii="Calibri" w:eastAsia="Calibri" w:hAnsi="Calibri" w:cs="Times New Roman"/>
          <w:kern w:val="0"/>
          <w14:ligatures w14:val="none"/>
        </w:rPr>
        <w:t>Eko</w:t>
      </w:r>
      <w:proofErr w:type="spellEnd"/>
      <w:r w:rsidRPr="00602CC4">
        <w:rPr>
          <w:rFonts w:ascii="Calibri" w:eastAsia="Calibri" w:hAnsi="Calibri" w:cs="Times New Roman"/>
          <w:kern w:val="0"/>
          <w14:ligatures w14:val="none"/>
        </w:rPr>
        <w:t xml:space="preserve"> sklad, Komunalno podjetje Velenje itd.) vzpostavljen program za dodatno svetovanje in pomoč na področju energije. </w:t>
      </w:r>
    </w:p>
    <w:p w14:paraId="658A3B54" w14:textId="77777777" w:rsidR="00602CC4" w:rsidRPr="00602CC4" w:rsidRDefault="00602CC4" w:rsidP="00602CC4">
      <w:pPr>
        <w:spacing w:after="0" w:line="276" w:lineRule="auto"/>
        <w:contextualSpacing/>
        <w:jc w:val="both"/>
        <w:rPr>
          <w:rFonts w:ascii="Calibri" w:eastAsia="Calibri" w:hAnsi="Calibri" w:cs="Calibri"/>
          <w:b/>
          <w:kern w:val="0"/>
          <w14:ligatures w14:val="none"/>
        </w:rPr>
      </w:pPr>
    </w:p>
    <w:p w14:paraId="0312EA00" w14:textId="77777777" w:rsidR="00602CC4" w:rsidRPr="00602CC4" w:rsidRDefault="00602CC4" w:rsidP="00602CC4">
      <w:pPr>
        <w:spacing w:after="0" w:line="276" w:lineRule="auto"/>
        <w:jc w:val="both"/>
        <w:rPr>
          <w:rFonts w:ascii="Calibri" w:eastAsia="Calibri" w:hAnsi="Calibri" w:cs="Calibri"/>
          <w:b/>
          <w:kern w:val="0"/>
          <w14:ligatures w14:val="none"/>
        </w:rPr>
      </w:pPr>
      <w:r w:rsidRPr="00602CC4">
        <w:rPr>
          <w:rFonts w:ascii="Calibri" w:eastAsia="Calibri" w:hAnsi="Calibri" w:cs="Calibri"/>
          <w:b/>
          <w:kern w:val="0"/>
          <w14:ligatures w14:val="none"/>
        </w:rPr>
        <w:t>SC 3:</w:t>
      </w:r>
      <w:r w:rsidRPr="00602CC4">
        <w:rPr>
          <w:rFonts w:ascii="Calibri" w:eastAsia="Times New Roman" w:hAnsi="Calibri" w:cs="Calibri"/>
          <w:kern w:val="0"/>
          <w14:ligatures w14:val="none"/>
        </w:rPr>
        <w:t xml:space="preserve"> </w:t>
      </w:r>
      <w:r w:rsidRPr="00602CC4">
        <w:rPr>
          <w:rFonts w:ascii="Calibri" w:eastAsia="Calibri" w:hAnsi="Calibri" w:cs="Calibri"/>
          <w:b/>
          <w:kern w:val="0"/>
          <w14:ligatures w14:val="none"/>
        </w:rPr>
        <w:t>Trajnosten, prožen in raznolik gospodarski razvoj</w:t>
      </w:r>
      <w:r w:rsidRPr="00602CC4">
        <w:rPr>
          <w:rFonts w:ascii="Calibri" w:eastAsia="Calibri" w:hAnsi="Calibri" w:cs="Calibri"/>
          <w:kern w:val="0"/>
          <w14:ligatures w14:val="none"/>
        </w:rPr>
        <w:t>, v okviru katerega načrtujemo prispevek k doseganju naslednjih rezultatov</w:t>
      </w:r>
      <w:r w:rsidRPr="00602CC4">
        <w:rPr>
          <w:rFonts w:ascii="Calibri" w:eastAsia="Calibri" w:hAnsi="Calibri" w:cs="Calibri"/>
          <w:b/>
          <w:kern w:val="0"/>
          <w14:ligatures w14:val="none"/>
        </w:rPr>
        <w:t>:</w:t>
      </w:r>
    </w:p>
    <w:p w14:paraId="07A7A55F" w14:textId="77777777" w:rsidR="00602CC4" w:rsidRPr="00602CC4" w:rsidRDefault="00602CC4" w:rsidP="00602CC4">
      <w:pPr>
        <w:numPr>
          <w:ilvl w:val="0"/>
          <w:numId w:val="1"/>
        </w:numPr>
        <w:spacing w:before="120" w:after="0" w:line="276" w:lineRule="auto"/>
        <w:contextualSpacing/>
        <w:jc w:val="both"/>
        <w:rPr>
          <w:rFonts w:ascii="Calibri" w:eastAsia="Calibri" w:hAnsi="Calibri" w:cs="Calibri"/>
          <w:kern w:val="0"/>
          <w14:ligatures w14:val="none"/>
        </w:rPr>
      </w:pPr>
      <w:r w:rsidRPr="00602CC4">
        <w:rPr>
          <w:rFonts w:ascii="Calibri" w:eastAsia="Calibri" w:hAnsi="Calibri" w:cs="Times New Roman"/>
          <w:kern w:val="0"/>
          <w14:ligatures w14:val="none"/>
        </w:rPr>
        <w:t>d</w:t>
      </w:r>
      <w:r w:rsidRPr="00602CC4">
        <w:rPr>
          <w:rFonts w:ascii="Calibri" w:eastAsia="Calibri" w:hAnsi="Calibri" w:cs="Calibri"/>
          <w:kern w:val="0"/>
          <w14:ligatures w14:val="none"/>
        </w:rPr>
        <w:t>vig produktivnosti/dodane vrednosti v regiji zaradi prehoda v industrijo 4.0 in digitalizacije,</w:t>
      </w:r>
    </w:p>
    <w:p w14:paraId="457FD6CD" w14:textId="77777777" w:rsidR="00602CC4" w:rsidRPr="00602CC4" w:rsidRDefault="00602CC4" w:rsidP="00602CC4">
      <w:pPr>
        <w:numPr>
          <w:ilvl w:val="0"/>
          <w:numId w:val="1"/>
        </w:numPr>
        <w:spacing w:before="120" w:after="0" w:line="276" w:lineRule="auto"/>
        <w:contextualSpacing/>
        <w:jc w:val="both"/>
        <w:rPr>
          <w:rFonts w:ascii="Calibri" w:eastAsia="Calibri" w:hAnsi="Calibri" w:cs="Calibri"/>
          <w:kern w:val="0"/>
          <w14:ligatures w14:val="none"/>
        </w:rPr>
      </w:pPr>
      <w:r w:rsidRPr="00602CC4">
        <w:rPr>
          <w:rFonts w:ascii="Calibri" w:eastAsia="Calibri" w:hAnsi="Calibri" w:cs="Times New Roman"/>
          <w:kern w:val="0"/>
          <w14:ligatures w14:val="none"/>
        </w:rPr>
        <w:t xml:space="preserve">regija se uveljavi kot vozlišče za RRI v trajnostnih </w:t>
      </w:r>
      <w:proofErr w:type="spellStart"/>
      <w:r w:rsidRPr="00602CC4">
        <w:rPr>
          <w:rFonts w:ascii="Calibri" w:eastAsia="Calibri" w:hAnsi="Calibri" w:cs="Times New Roman"/>
          <w:kern w:val="0"/>
          <w14:ligatures w14:val="none"/>
        </w:rPr>
        <w:t>nizkoogljičnih</w:t>
      </w:r>
      <w:proofErr w:type="spellEnd"/>
      <w:r w:rsidRPr="00602CC4">
        <w:rPr>
          <w:rFonts w:ascii="Calibri" w:eastAsia="Calibri" w:hAnsi="Calibri" w:cs="Times New Roman"/>
          <w:kern w:val="0"/>
          <w14:ligatures w14:val="none"/>
        </w:rPr>
        <w:t xml:space="preserve"> krožnih rešitvah (ne samo v energetskih),</w:t>
      </w:r>
    </w:p>
    <w:p w14:paraId="5460442A" w14:textId="77777777" w:rsidR="00602CC4" w:rsidRPr="00602CC4" w:rsidRDefault="00602CC4" w:rsidP="00602CC4">
      <w:pPr>
        <w:numPr>
          <w:ilvl w:val="0"/>
          <w:numId w:val="1"/>
        </w:numPr>
        <w:spacing w:before="120" w:after="0" w:line="276" w:lineRule="auto"/>
        <w:contextualSpacing/>
        <w:jc w:val="both"/>
        <w:rPr>
          <w:rFonts w:ascii="Calibri" w:eastAsia="Calibri" w:hAnsi="Calibri" w:cs="Calibri"/>
          <w:kern w:val="0"/>
          <w14:ligatures w14:val="none"/>
        </w:rPr>
      </w:pPr>
      <w:r w:rsidRPr="00602CC4">
        <w:rPr>
          <w:rFonts w:ascii="Calibri" w:eastAsia="Calibri" w:hAnsi="Calibri" w:cs="Calibri"/>
          <w:kern w:val="0"/>
          <w14:ligatures w14:val="none"/>
        </w:rPr>
        <w:t xml:space="preserve">vzpostavljeni modeli krožnega gospodarstva za večjo surovinsko samozadostnost v regiji, </w:t>
      </w:r>
    </w:p>
    <w:p w14:paraId="0C23D7AD" w14:textId="77777777" w:rsidR="00602CC4" w:rsidRPr="00602CC4" w:rsidRDefault="00602CC4" w:rsidP="00602CC4">
      <w:pPr>
        <w:numPr>
          <w:ilvl w:val="0"/>
          <w:numId w:val="1"/>
        </w:numPr>
        <w:spacing w:before="120" w:after="0" w:line="276" w:lineRule="auto"/>
        <w:contextualSpacing/>
        <w:jc w:val="both"/>
        <w:rPr>
          <w:rFonts w:ascii="Calibri" w:eastAsia="Calibri" w:hAnsi="Calibri" w:cs="Times New Roman"/>
          <w:kern w:val="0"/>
          <w14:ligatures w14:val="none"/>
        </w:rPr>
      </w:pPr>
      <w:r w:rsidRPr="00602CC4">
        <w:rPr>
          <w:rFonts w:ascii="Calibri" w:eastAsia="Calibri" w:hAnsi="Calibri" w:cs="Calibri"/>
          <w:kern w:val="0"/>
          <w14:ligatures w14:val="none"/>
        </w:rPr>
        <w:t xml:space="preserve">večje število (tujih/domačih) investicij v regiji, </w:t>
      </w:r>
    </w:p>
    <w:p w14:paraId="5615C836" w14:textId="77777777" w:rsidR="00602CC4" w:rsidRPr="00602CC4" w:rsidRDefault="00602CC4" w:rsidP="00602CC4">
      <w:pPr>
        <w:numPr>
          <w:ilvl w:val="0"/>
          <w:numId w:val="1"/>
        </w:numPr>
        <w:spacing w:before="120" w:after="0" w:line="276" w:lineRule="auto"/>
        <w:contextualSpacing/>
        <w:jc w:val="both"/>
        <w:rPr>
          <w:rFonts w:ascii="Calibri" w:eastAsia="Calibri" w:hAnsi="Calibri" w:cs="Calibri"/>
          <w:kern w:val="0"/>
          <w14:ligatures w14:val="none"/>
        </w:rPr>
      </w:pPr>
      <w:r w:rsidRPr="00602CC4">
        <w:rPr>
          <w:rFonts w:ascii="Calibri" w:eastAsia="Calibri" w:hAnsi="Calibri" w:cs="Calibri"/>
          <w:kern w:val="0"/>
          <w14:ligatures w14:val="none"/>
        </w:rPr>
        <w:t>prestrukturirana TEŠ in PV.</w:t>
      </w:r>
    </w:p>
    <w:p w14:paraId="1CAE9A95" w14:textId="77777777" w:rsidR="00602CC4" w:rsidRPr="00602CC4" w:rsidRDefault="00602CC4" w:rsidP="00602CC4">
      <w:pPr>
        <w:spacing w:after="0" w:line="276" w:lineRule="auto"/>
        <w:jc w:val="both"/>
        <w:rPr>
          <w:rFonts w:ascii="Calibri" w:eastAsia="Times New Roman" w:hAnsi="Calibri" w:cs="Calibri"/>
          <w:kern w:val="0"/>
          <w14:ligatures w14:val="none"/>
        </w:rPr>
      </w:pPr>
    </w:p>
    <w:p w14:paraId="716D0D3C" w14:textId="77777777" w:rsidR="00602CC4" w:rsidRPr="00602CC4" w:rsidRDefault="00602CC4" w:rsidP="00602CC4">
      <w:pPr>
        <w:spacing w:after="0" w:line="276" w:lineRule="auto"/>
        <w:jc w:val="both"/>
        <w:rPr>
          <w:rFonts w:ascii="Calibri" w:eastAsia="Calibri" w:hAnsi="Calibri" w:cs="Calibri"/>
          <w:kern w:val="0"/>
          <w14:ligatures w14:val="none"/>
        </w:rPr>
      </w:pPr>
      <w:r w:rsidRPr="00602CC4">
        <w:rPr>
          <w:rFonts w:ascii="Calibri" w:eastAsia="Calibri" w:hAnsi="Calibri" w:cs="Calibri"/>
          <w:b/>
          <w:kern w:val="0"/>
          <w14:ligatures w14:val="none"/>
        </w:rPr>
        <w:t>SC 4:</w:t>
      </w:r>
      <w:r w:rsidRPr="00602CC4">
        <w:rPr>
          <w:rFonts w:ascii="Calibri" w:eastAsia="Calibri" w:hAnsi="Calibri" w:cs="Calibri"/>
          <w:kern w:val="0"/>
          <w14:ligatures w14:val="none"/>
        </w:rPr>
        <w:t xml:space="preserve"> </w:t>
      </w:r>
      <w:r w:rsidRPr="00602CC4">
        <w:rPr>
          <w:rFonts w:ascii="Calibri" w:eastAsia="Calibri" w:hAnsi="Calibri" w:cs="Calibri"/>
          <w:b/>
          <w:kern w:val="0"/>
          <w14:ligatures w14:val="none"/>
        </w:rPr>
        <w:t xml:space="preserve">Postopna sanacija in revitalizacija prostorsko in </w:t>
      </w:r>
      <w:proofErr w:type="spellStart"/>
      <w:r w:rsidRPr="00602CC4">
        <w:rPr>
          <w:rFonts w:ascii="Calibri" w:eastAsia="Calibri" w:hAnsi="Calibri" w:cs="Calibri"/>
          <w:b/>
          <w:kern w:val="0"/>
          <w14:ligatures w14:val="none"/>
        </w:rPr>
        <w:t>okoljsko</w:t>
      </w:r>
      <w:proofErr w:type="spellEnd"/>
      <w:r w:rsidRPr="00602CC4">
        <w:rPr>
          <w:rFonts w:ascii="Calibri" w:eastAsia="Calibri" w:hAnsi="Calibri" w:cs="Calibri"/>
          <w:b/>
          <w:kern w:val="0"/>
          <w14:ligatures w14:val="none"/>
        </w:rPr>
        <w:t xml:space="preserve"> degradiranih območij</w:t>
      </w:r>
      <w:r w:rsidRPr="00602CC4">
        <w:rPr>
          <w:rFonts w:ascii="Calibri" w:eastAsia="Calibri" w:hAnsi="Calibri" w:cs="Calibri"/>
          <w:kern w:val="0"/>
          <w14:ligatures w14:val="none"/>
        </w:rPr>
        <w:t>, pričakovani rezultat na tem področju je:</w:t>
      </w:r>
      <w:r w:rsidRPr="00602CC4" w:rsidDel="005B60E2">
        <w:rPr>
          <w:rFonts w:ascii="Calibri" w:eastAsia="Calibri" w:hAnsi="Calibri" w:cs="Calibri"/>
          <w:kern w:val="0"/>
          <w14:ligatures w14:val="none"/>
        </w:rPr>
        <w:t xml:space="preserve"> </w:t>
      </w:r>
    </w:p>
    <w:p w14:paraId="7FA19F18" w14:textId="77777777" w:rsidR="00602CC4" w:rsidRPr="00602CC4" w:rsidRDefault="00602CC4" w:rsidP="00602CC4">
      <w:pPr>
        <w:numPr>
          <w:ilvl w:val="0"/>
          <w:numId w:val="2"/>
        </w:numPr>
        <w:spacing w:before="120" w:after="0" w:line="276" w:lineRule="auto"/>
        <w:contextualSpacing/>
        <w:jc w:val="both"/>
        <w:rPr>
          <w:rFonts w:ascii="Calibri" w:eastAsia="Calibri" w:hAnsi="Calibri" w:cs="Calibri"/>
          <w:kern w:val="0"/>
          <w14:ligatures w14:val="none"/>
        </w:rPr>
      </w:pPr>
      <w:r w:rsidRPr="00602CC4">
        <w:rPr>
          <w:rFonts w:ascii="Calibri" w:eastAsia="Calibri" w:hAnsi="Calibri" w:cs="Calibri"/>
          <w:kern w:val="0"/>
          <w14:ligatures w14:val="none"/>
        </w:rPr>
        <w:t xml:space="preserve">zagotovljena rekonstrukcija, razgradnja in spremenjena namembnost objektov ter preurejena </w:t>
      </w:r>
      <w:proofErr w:type="spellStart"/>
      <w:r w:rsidRPr="00602CC4">
        <w:rPr>
          <w:rFonts w:ascii="Calibri" w:eastAsia="Calibri" w:hAnsi="Calibri" w:cs="Calibri"/>
          <w:kern w:val="0"/>
          <w14:ligatures w14:val="none"/>
        </w:rPr>
        <w:t>okoljsko</w:t>
      </w:r>
      <w:proofErr w:type="spellEnd"/>
      <w:r w:rsidRPr="00602CC4">
        <w:rPr>
          <w:rFonts w:ascii="Calibri" w:eastAsia="Calibri" w:hAnsi="Calibri" w:cs="Calibri"/>
          <w:kern w:val="0"/>
          <w14:ligatures w14:val="none"/>
        </w:rPr>
        <w:t xml:space="preserve"> in prostorsko degradirana območja, povezana s premogovništvom in rabo premoga. </w:t>
      </w:r>
    </w:p>
    <w:p w14:paraId="35252EE3" w14:textId="766155EC" w:rsidR="00602CC4" w:rsidRDefault="00602CC4" w:rsidP="00602CC4">
      <w:pPr>
        <w:pStyle w:val="Odstavekseznama"/>
        <w:spacing w:after="0"/>
        <w:jc w:val="both"/>
      </w:pPr>
    </w:p>
    <w:sectPr w:rsidR="00602CC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CA7D6" w14:textId="77777777" w:rsidR="00602CC4" w:rsidRDefault="00602CC4" w:rsidP="00602CC4">
      <w:pPr>
        <w:spacing w:after="0" w:line="240" w:lineRule="auto"/>
      </w:pPr>
      <w:r>
        <w:separator/>
      </w:r>
    </w:p>
  </w:endnote>
  <w:endnote w:type="continuationSeparator" w:id="0">
    <w:p w14:paraId="449E59AC" w14:textId="77777777" w:rsidR="00602CC4" w:rsidRDefault="00602CC4" w:rsidP="00602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5E7E" w14:textId="77777777" w:rsidR="00602CC4" w:rsidRDefault="00602CC4" w:rsidP="00602CC4">
      <w:pPr>
        <w:spacing w:after="0" w:line="240" w:lineRule="auto"/>
      </w:pPr>
      <w:r>
        <w:separator/>
      </w:r>
    </w:p>
  </w:footnote>
  <w:footnote w:type="continuationSeparator" w:id="0">
    <w:p w14:paraId="3D5903B0" w14:textId="77777777" w:rsidR="00602CC4" w:rsidRDefault="00602CC4" w:rsidP="00602CC4">
      <w:pPr>
        <w:spacing w:after="0" w:line="240" w:lineRule="auto"/>
      </w:pPr>
      <w:r>
        <w:continuationSeparator/>
      </w:r>
    </w:p>
  </w:footnote>
  <w:footnote w:id="1">
    <w:p w14:paraId="0F2A48D5" w14:textId="2A283318" w:rsidR="00602CC4" w:rsidRPr="00980FDD" w:rsidRDefault="00602CC4" w:rsidP="00602CC4">
      <w:pPr>
        <w:pStyle w:val="Sprotnaopomba-besedilo"/>
      </w:pPr>
      <w:r>
        <w:rPr>
          <w:rStyle w:val="Sprotnaopomba-sklic"/>
        </w:rPr>
        <w:footnoteRef/>
      </w:r>
      <w:r w:rsidRPr="00980FDD">
        <w:t xml:space="preserve"> </w:t>
      </w:r>
      <w:r w:rsidR="00D86FF4">
        <w:t xml:space="preserve"> </w:t>
      </w:r>
      <w:hyperlink r:id="rId1" w:history="1">
        <w:r w:rsidR="00D86FF4" w:rsidRPr="00D86FF4">
          <w:rPr>
            <w:rStyle w:val="Hiperpovezava"/>
          </w:rPr>
          <w:t>https://www.energetika-portal.si/fileadmin/dokumenti/publikacije/premog_izhod/strategija_prem_vlada_jan202.pdf</w:t>
        </w:r>
      </w:hyperlink>
      <w:r w:rsidRPr="00980FDD">
        <w:t>)</w:t>
      </w:r>
    </w:p>
  </w:footnote>
  <w:footnote w:id="2">
    <w:p w14:paraId="22105EC2" w14:textId="40E0545D" w:rsidR="00D86FF4" w:rsidRDefault="00602CC4" w:rsidP="00602CC4">
      <w:pPr>
        <w:pStyle w:val="Sprotnaopomba-besedilo"/>
      </w:pPr>
      <w:r>
        <w:rPr>
          <w:rStyle w:val="Sprotnaopomba-sklic"/>
        </w:rPr>
        <w:footnoteRef/>
      </w:r>
      <w:r w:rsidRPr="00980FDD">
        <w:t xml:space="preserve"> </w:t>
      </w:r>
      <w:ins w:id="1" w:author="Mojca Šteblaj" w:date="2024-07-26T12:49:00Z">
        <w:r w:rsidR="00525DC1">
          <w:fldChar w:fldCharType="begin"/>
        </w:r>
        <w:r w:rsidR="00525DC1">
          <w:instrText>HYPERLINK "</w:instrText>
        </w:r>
      </w:ins>
      <w:r w:rsidR="00525DC1" w:rsidRPr="00980FDD">
        <w:instrText>http://ra-sasa.si/wp-content/uploads/2021/06/ORP-SA%C5%A0A-2021-2027_%C4%8Distopis-31.03.2021-za-lekturo-V1.pdf</w:instrText>
      </w:r>
      <w:ins w:id="2" w:author="Mojca Šteblaj" w:date="2024-07-26T12:49:00Z">
        <w:r w:rsidR="00525DC1">
          <w:instrText>"</w:instrText>
        </w:r>
        <w:r w:rsidR="00525DC1">
          <w:fldChar w:fldCharType="separate"/>
        </w:r>
      </w:ins>
      <w:r w:rsidR="00525DC1" w:rsidRPr="006A36C9">
        <w:rPr>
          <w:rStyle w:val="Hiperpovezava"/>
        </w:rPr>
        <w:t>http://ra-sasa.si/wp-content/uploads/2021/06/ORP-SA%C5%A0A-2021-2027_%C4%8Distopis-31.03.2021-za-lekturo-V1.pdf</w:t>
      </w:r>
      <w:ins w:id="3" w:author="Mojca Šteblaj" w:date="2024-07-26T12:49:00Z">
        <w:r w:rsidR="00525DC1">
          <w:fldChar w:fldCharType="end"/>
        </w:r>
        <w:r w:rsidR="00525DC1">
          <w:t xml:space="preserve"> </w:t>
        </w:r>
      </w:ins>
    </w:p>
    <w:p w14:paraId="6438BDDD" w14:textId="7A65C6C5" w:rsidR="00602CC4" w:rsidRPr="00980FDD" w:rsidRDefault="00602CC4" w:rsidP="00602CC4">
      <w:pPr>
        <w:pStyle w:val="Sprotnaopomba-besedilo"/>
      </w:pPr>
    </w:p>
  </w:footnote>
  <w:footnote w:id="3">
    <w:p w14:paraId="24425748" w14:textId="4F54FEC4" w:rsidR="00602CC4" w:rsidRPr="00602CC4" w:rsidRDefault="00602CC4" w:rsidP="00602CC4">
      <w:pPr>
        <w:pBdr>
          <w:top w:val="nil"/>
          <w:left w:val="nil"/>
          <w:bottom w:val="nil"/>
          <w:right w:val="nil"/>
          <w:between w:val="nil"/>
        </w:pBdr>
        <w:spacing w:after="0"/>
        <w:rPr>
          <w:ins w:id="8" w:author="Mojca Šteblaj" w:date="2024-07-25T12:39:00Z"/>
          <w:rFonts w:eastAsia="Calibri" w:cs="Calibri"/>
          <w:color w:val="000000"/>
          <w:sz w:val="16"/>
          <w:szCs w:val="16"/>
          <w:lang w:eastAsia="sl-SI"/>
        </w:rPr>
      </w:pPr>
      <w:ins w:id="9" w:author="Mojca Šteblaj" w:date="2024-07-25T12:39:00Z">
        <w:r>
          <w:rPr>
            <w:rStyle w:val="Sprotnaopomba-sklic"/>
          </w:rPr>
          <w:footnoteRef/>
        </w:r>
        <w:bookmarkStart w:id="10" w:name="_Hlk171487944"/>
        <w:r w:rsidRPr="00602CC4">
          <w:rPr>
            <w:rFonts w:eastAsia="Calibri" w:cs="Calibri"/>
            <w:color w:val="000000"/>
            <w:sz w:val="16"/>
            <w:szCs w:val="16"/>
            <w:lang w:eastAsia="sl-SI"/>
          </w:rPr>
          <w:t>Nacionalna strategija za izstop iz premoga in prestrukturiranje premogovnih regij v skladu z načeli pravičnega prehoda</w:t>
        </w:r>
      </w:ins>
      <w:bookmarkEnd w:id="10"/>
      <w:ins w:id="11" w:author="Mojca Šteblaj" w:date="2024-07-25T12:50:00Z">
        <w:r w:rsidR="00D86FF4">
          <w:rPr>
            <w:rFonts w:eastAsia="Calibri" w:cs="Calibri"/>
            <w:color w:val="000000"/>
            <w:sz w:val="16"/>
            <w:szCs w:val="16"/>
            <w:lang w:eastAsia="sl-SI"/>
          </w:rPr>
          <w:t xml:space="preserve"> </w:t>
        </w:r>
      </w:ins>
      <w:r w:rsidR="00AC42C6">
        <w:rPr>
          <w:rFonts w:eastAsia="Calibri" w:cs="Calibri"/>
          <w:color w:val="000000"/>
          <w:sz w:val="16"/>
          <w:szCs w:val="16"/>
          <w:lang w:eastAsia="sl-SI"/>
        </w:rPr>
        <w:fldChar w:fldCharType="begin"/>
      </w:r>
      <w:r w:rsidR="00AC42C6">
        <w:rPr>
          <w:rFonts w:eastAsia="Calibri" w:cs="Calibri"/>
          <w:color w:val="000000"/>
          <w:sz w:val="16"/>
          <w:szCs w:val="16"/>
          <w:lang w:eastAsia="sl-SI"/>
        </w:rPr>
        <w:instrText>HYPERLINK "</w:instrText>
      </w:r>
      <w:r w:rsidR="00AC42C6" w:rsidRPr="00AC42C6">
        <w:rPr>
          <w:rFonts w:eastAsia="Calibri" w:cs="Calibri"/>
          <w:color w:val="000000"/>
          <w:sz w:val="16"/>
          <w:szCs w:val="16"/>
          <w:lang w:eastAsia="sl-SI"/>
        </w:rPr>
        <w:instrText>https://www.energetika-portal.si/fileadmin/dokumenti/publikacije/premog_izhod/strategija_prem_vlada_jan202.pdf</w:instrText>
      </w:r>
      <w:r w:rsidR="00AC42C6">
        <w:rPr>
          <w:rFonts w:eastAsia="Calibri" w:cs="Calibri"/>
          <w:color w:val="000000"/>
          <w:sz w:val="16"/>
          <w:szCs w:val="16"/>
          <w:lang w:eastAsia="sl-SI"/>
        </w:rPr>
        <w:instrText>"</w:instrText>
      </w:r>
      <w:r w:rsidR="00AC42C6">
        <w:rPr>
          <w:rFonts w:eastAsia="Calibri" w:cs="Calibri"/>
          <w:color w:val="000000"/>
          <w:sz w:val="16"/>
          <w:szCs w:val="16"/>
          <w:lang w:eastAsia="sl-SI"/>
        </w:rPr>
      </w:r>
      <w:r w:rsidR="00AC42C6">
        <w:rPr>
          <w:rFonts w:eastAsia="Calibri" w:cs="Calibri"/>
          <w:color w:val="000000"/>
          <w:sz w:val="16"/>
          <w:szCs w:val="16"/>
          <w:lang w:eastAsia="sl-SI"/>
        </w:rPr>
        <w:fldChar w:fldCharType="separate"/>
      </w:r>
      <w:ins w:id="12" w:author="Mojca Šteblaj" w:date="2024-07-25T12:50:00Z">
        <w:r w:rsidR="00AC42C6" w:rsidRPr="00AC42C6">
          <w:rPr>
            <w:rStyle w:val="Hiperpovezava"/>
            <w:rFonts w:eastAsia="Calibri" w:cs="Calibri"/>
            <w:sz w:val="16"/>
            <w:szCs w:val="16"/>
            <w:lang w:eastAsia="sl-SI"/>
          </w:rPr>
          <w:t>https://www.energetika-portal.si/fileadmin/dokumenti/publikacije/premog_izhod/strategija_prem_vlada_jan202.pdf</w:t>
        </w:r>
      </w:ins>
      <w:ins w:id="13" w:author="Mojca Šteblaj" w:date="2024-07-25T12:55:00Z">
        <w:r w:rsidR="00AC42C6">
          <w:rPr>
            <w:rFonts w:eastAsia="Calibri" w:cs="Calibri"/>
            <w:color w:val="000000"/>
            <w:sz w:val="16"/>
            <w:szCs w:val="16"/>
            <w:lang w:eastAsia="sl-SI"/>
          </w:rPr>
          <w:fldChar w:fldCharType="end"/>
        </w:r>
      </w:ins>
    </w:p>
  </w:footnote>
  <w:footnote w:id="4">
    <w:p w14:paraId="201B2FDD" w14:textId="56EC2792" w:rsidR="00602CC4" w:rsidRPr="001353A6" w:rsidRDefault="00602CC4" w:rsidP="00602CC4">
      <w:pPr>
        <w:pStyle w:val="Sprotnaopomba-besedilo"/>
        <w:rPr>
          <w:ins w:id="18" w:author="Mojca Šteblaj" w:date="2024-07-25T12:39:00Z"/>
        </w:rPr>
      </w:pPr>
      <w:ins w:id="19" w:author="Mojca Šteblaj" w:date="2024-07-25T12:39:00Z">
        <w:r>
          <w:rPr>
            <w:rStyle w:val="Sprotnaopomba-sklic"/>
          </w:rPr>
          <w:footnoteRef/>
        </w:r>
        <w:r>
          <w:t xml:space="preserve"> </w:t>
        </w:r>
        <w:r w:rsidRPr="001353A6">
          <w:rPr>
            <w:sz w:val="16"/>
            <w:szCs w:val="16"/>
          </w:rPr>
          <w:t>Območni razvojni program SAŠA regije- 2021-2027</w:t>
        </w:r>
      </w:ins>
    </w:p>
  </w:footnote>
  <w:footnote w:id="5">
    <w:p w14:paraId="48924A39" w14:textId="77777777" w:rsidR="00602CC4" w:rsidRPr="00602CC4" w:rsidRDefault="00602CC4" w:rsidP="00602CC4">
      <w:pPr>
        <w:pBdr>
          <w:top w:val="nil"/>
          <w:left w:val="nil"/>
          <w:bottom w:val="nil"/>
          <w:right w:val="nil"/>
          <w:between w:val="nil"/>
        </w:pBdr>
        <w:spacing w:after="0"/>
        <w:rPr>
          <w:ins w:id="25" w:author="Mojca Šteblaj" w:date="2024-07-25T12:41:00Z"/>
          <w:rFonts w:eastAsia="Calibri" w:cs="Calibri"/>
          <w:color w:val="000000"/>
          <w:sz w:val="16"/>
          <w:szCs w:val="16"/>
          <w:lang w:eastAsia="sl-SI"/>
        </w:rPr>
      </w:pPr>
      <w:ins w:id="26" w:author="Mojca Šteblaj" w:date="2024-07-25T12:41:00Z">
        <w:r>
          <w:rPr>
            <w:rStyle w:val="Sprotnaopomba-sklic"/>
          </w:rPr>
          <w:footnoteRef/>
        </w:r>
        <w:r>
          <w:t xml:space="preserve"> </w:t>
        </w:r>
        <w:r w:rsidRPr="00602CC4">
          <w:rPr>
            <w:rFonts w:eastAsia="Calibri" w:cs="Calibri"/>
            <w:color w:val="000000"/>
            <w:sz w:val="16"/>
            <w:szCs w:val="16"/>
            <w:lang w:eastAsia="sl-SI"/>
          </w:rPr>
          <w:t>Nacionalna strategija za izstop iz premoga in prestrukturiranje premogovnih regij v skladu z načeli pravičnega prehoda</w:t>
        </w:r>
      </w:ins>
    </w:p>
  </w:footnote>
  <w:footnote w:id="6">
    <w:p w14:paraId="2F363A42" w14:textId="77777777" w:rsidR="00602CC4" w:rsidRPr="001353A6" w:rsidRDefault="00602CC4" w:rsidP="00602CC4">
      <w:pPr>
        <w:pStyle w:val="Sprotnaopomba-besedilo"/>
        <w:rPr>
          <w:ins w:id="27" w:author="Mojca Šteblaj" w:date="2024-07-25T12:41:00Z"/>
          <w:sz w:val="16"/>
          <w:szCs w:val="16"/>
        </w:rPr>
      </w:pPr>
      <w:ins w:id="28" w:author="Mojca Šteblaj" w:date="2024-07-25T12:41:00Z">
        <w:r w:rsidRPr="001353A6">
          <w:rPr>
            <w:rStyle w:val="Sprotnaopomba-sklic"/>
            <w:sz w:val="16"/>
            <w:szCs w:val="16"/>
          </w:rPr>
          <w:footnoteRef/>
        </w:r>
        <w:r w:rsidRPr="001353A6">
          <w:rPr>
            <w:sz w:val="16"/>
            <w:szCs w:val="16"/>
          </w:rPr>
          <w:t xml:space="preserve"> Območni razvojni program SAŠA 2021-2027</w:t>
        </w:r>
      </w:ins>
    </w:p>
  </w:footnote>
  <w:footnote w:id="7">
    <w:p w14:paraId="1A25EEDF" w14:textId="757195F7" w:rsidR="00602CC4" w:rsidRDefault="00602CC4" w:rsidP="00602CC4">
      <w:pPr>
        <w:pStyle w:val="Sprotnaopomba-besedilo"/>
        <w:rPr>
          <w:ins w:id="30" w:author="Mojca Šteblaj" w:date="2024-07-26T12:51:00Z"/>
          <w:lang w:val="it-IT"/>
        </w:rPr>
      </w:pPr>
      <w:r>
        <w:rPr>
          <w:rStyle w:val="Sprotnaopomba-sklic"/>
        </w:rPr>
        <w:footnoteRef/>
      </w:r>
      <w:r w:rsidRPr="00CE47B7">
        <w:rPr>
          <w:lang w:val="it-IT"/>
        </w:rPr>
        <w:t xml:space="preserve">  </w:t>
      </w:r>
      <w:ins w:id="31" w:author="Mojca Šteblaj" w:date="2024-07-26T12:51:00Z">
        <w:r w:rsidR="00525DC1">
          <w:rPr>
            <w:lang w:val="it-IT"/>
          </w:rPr>
          <w:fldChar w:fldCharType="begin"/>
        </w:r>
        <w:r w:rsidR="00525DC1">
          <w:rPr>
            <w:lang w:val="it-IT"/>
          </w:rPr>
          <w:instrText>HYPERLINK "</w:instrText>
        </w:r>
      </w:ins>
      <w:r w:rsidR="00525DC1" w:rsidRPr="00CE47B7">
        <w:rPr>
          <w:lang w:val="it-IT"/>
        </w:rPr>
        <w:instrText>https://www.velenje.si/e-obcina/brezplacno-svetovanje/11111</w:instrText>
      </w:r>
      <w:ins w:id="32" w:author="Mojca Šteblaj" w:date="2024-07-26T12:51:00Z">
        <w:r w:rsidR="00525DC1">
          <w:rPr>
            <w:lang w:val="it-IT"/>
          </w:rPr>
          <w:instrText>"</w:instrText>
        </w:r>
        <w:r w:rsidR="00525DC1">
          <w:rPr>
            <w:lang w:val="it-IT"/>
          </w:rPr>
          <w:fldChar w:fldCharType="separate"/>
        </w:r>
      </w:ins>
      <w:r w:rsidR="00525DC1" w:rsidRPr="006A36C9">
        <w:rPr>
          <w:rStyle w:val="Hiperpovezava"/>
          <w:lang w:val="it-IT"/>
        </w:rPr>
        <w:t>https://www.velenje.si/e-obcina/brezplacno-svetovanje/11111</w:t>
      </w:r>
      <w:ins w:id="33" w:author="Mojca Šteblaj" w:date="2024-07-26T12:51:00Z">
        <w:r w:rsidR="00525DC1">
          <w:rPr>
            <w:lang w:val="it-IT"/>
          </w:rPr>
          <w:fldChar w:fldCharType="end"/>
        </w:r>
      </w:ins>
    </w:p>
    <w:p w14:paraId="42F31C8B" w14:textId="77777777" w:rsidR="00525DC1" w:rsidRPr="00CE47B7" w:rsidRDefault="00525DC1" w:rsidP="00602CC4">
      <w:pPr>
        <w:pStyle w:val="Sprotnaopomba-besedilo"/>
        <w:rPr>
          <w:lang w:val="it-I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71EA9"/>
    <w:multiLevelType w:val="hybridMultilevel"/>
    <w:tmpl w:val="F9027D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B25D13"/>
    <w:multiLevelType w:val="hybridMultilevel"/>
    <w:tmpl w:val="FCB08618"/>
    <w:lvl w:ilvl="0" w:tplc="629A126C">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E195198"/>
    <w:multiLevelType w:val="hybridMultilevel"/>
    <w:tmpl w:val="F320B8A8"/>
    <w:lvl w:ilvl="0" w:tplc="DEECC106">
      <w:start w:val="239"/>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CD74813"/>
    <w:multiLevelType w:val="hybridMultilevel"/>
    <w:tmpl w:val="7604EFCA"/>
    <w:lvl w:ilvl="0" w:tplc="E32CABA2">
      <w:start w:val="1"/>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874682796">
    <w:abstractNumId w:val="1"/>
  </w:num>
  <w:num w:numId="2" w16cid:durableId="199056049">
    <w:abstractNumId w:val="2"/>
  </w:num>
  <w:num w:numId="3" w16cid:durableId="48041730">
    <w:abstractNumId w:val="3"/>
  </w:num>
  <w:num w:numId="4" w16cid:durableId="190055789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jca Šteblaj">
    <w15:presenceInfo w15:providerId="AD" w15:userId="S::Mojca.Steblaj@gov.si::2a44d34c-039c-4aef-8076-7c378eb03b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CC4"/>
    <w:rsid w:val="001D166B"/>
    <w:rsid w:val="002025F3"/>
    <w:rsid w:val="00353311"/>
    <w:rsid w:val="00525DC1"/>
    <w:rsid w:val="00602CC4"/>
    <w:rsid w:val="009A5D09"/>
    <w:rsid w:val="00AC42C6"/>
    <w:rsid w:val="00D86F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76E90"/>
  <w15:chartTrackingRefBased/>
  <w15:docId w15:val="{DE90BC0B-5B70-45CA-BEC3-983E14BC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OdstavekseznamaZnak">
    <w:name w:val="Odstavek seznama Znak"/>
    <w:aliases w:val="List Paragraph compact Znak,Normal bullet 2 Znak,Paragraphe de liste 2 Znak,Reference list Znak,Bullet list Znak,Numbered List Znak,List Paragraph1 Znak,1st level - Bullet List Paragraph Znak,Lettre d'introduction Znak,List L1 Znak"/>
    <w:link w:val="Odstavekseznama"/>
    <w:uiPriority w:val="34"/>
    <w:qFormat/>
    <w:locked/>
    <w:rsid w:val="00602CC4"/>
  </w:style>
  <w:style w:type="paragraph" w:styleId="Odstavekseznama">
    <w:name w:val="List Paragraph"/>
    <w:aliases w:val="List Paragraph compact,Normal bullet 2,Paragraphe de liste 2,Reference list,Bullet list,Numbered List,List Paragraph1,1st level - Bullet List Paragraph,Lettre d'introduction,Paragraph,Bullet EY,List Paragraph11,Normal bullet 21,List L1"/>
    <w:basedOn w:val="Navaden"/>
    <w:link w:val="OdstavekseznamaZnak"/>
    <w:uiPriority w:val="34"/>
    <w:qFormat/>
    <w:rsid w:val="00602CC4"/>
    <w:pPr>
      <w:spacing w:after="200" w:line="276" w:lineRule="auto"/>
      <w:ind w:left="720"/>
      <w:contextualSpacing/>
    </w:pPr>
  </w:style>
  <w:style w:type="paragraph" w:styleId="Sprotnaopomba-besedilo">
    <w:name w:val="footnote text"/>
    <w:basedOn w:val="Navaden"/>
    <w:link w:val="Sprotnaopomba-besediloZnak"/>
    <w:uiPriority w:val="99"/>
    <w:semiHidden/>
    <w:unhideWhenUsed/>
    <w:rsid w:val="00602CC4"/>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02CC4"/>
    <w:rPr>
      <w:sz w:val="20"/>
      <w:szCs w:val="20"/>
    </w:rPr>
  </w:style>
  <w:style w:type="character" w:styleId="Sprotnaopomba-sklic">
    <w:name w:val="footnote reference"/>
    <w:aliases w:val="BVI fnr,Footnote Reference Number,Footnote Reference_LVL6,Footnote Reference_LVL61,Footnote Reference_LVL62,Footnote Reference_LVL63,Footnote Reference_LVL64,fr,Ref,de nota al pie,Ref1,de nota al pie1,Ref2,de nota al pie2,Ref11"/>
    <w:basedOn w:val="Privzetapisavaodstavka"/>
    <w:uiPriority w:val="99"/>
    <w:unhideWhenUsed/>
    <w:qFormat/>
    <w:rsid w:val="00602CC4"/>
    <w:rPr>
      <w:vertAlign w:val="superscript"/>
    </w:rPr>
  </w:style>
  <w:style w:type="paragraph" w:styleId="Revizija">
    <w:name w:val="Revision"/>
    <w:hidden/>
    <w:uiPriority w:val="99"/>
    <w:semiHidden/>
    <w:rsid w:val="00602CC4"/>
    <w:pPr>
      <w:spacing w:after="0" w:line="240" w:lineRule="auto"/>
    </w:pPr>
  </w:style>
  <w:style w:type="character" w:styleId="Hiperpovezava">
    <w:name w:val="Hyperlink"/>
    <w:basedOn w:val="Privzetapisavaodstavka"/>
    <w:uiPriority w:val="99"/>
    <w:unhideWhenUsed/>
    <w:rsid w:val="00D86FF4"/>
    <w:rPr>
      <w:color w:val="0563C1" w:themeColor="hyperlink"/>
      <w:u w:val="single"/>
    </w:rPr>
  </w:style>
  <w:style w:type="character" w:styleId="Nerazreenaomemba">
    <w:name w:val="Unresolved Mention"/>
    <w:basedOn w:val="Privzetapisavaodstavka"/>
    <w:uiPriority w:val="99"/>
    <w:semiHidden/>
    <w:unhideWhenUsed/>
    <w:rsid w:val="00D86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elenje.si/e-obcina/brezplacno-svetovanje/111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energetika-portal.si/fileadmin/dokumenti/publikacije/premog_izhod/strategija_prem_vlada_jan202.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1223</Words>
  <Characters>6977</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Šteblaj</dc:creator>
  <cp:keywords/>
  <dc:description/>
  <cp:lastModifiedBy>Mojca Šteblaj</cp:lastModifiedBy>
  <cp:revision>3</cp:revision>
  <dcterms:created xsi:type="dcterms:W3CDTF">2024-07-25T10:35:00Z</dcterms:created>
  <dcterms:modified xsi:type="dcterms:W3CDTF">2024-07-26T10:52:00Z</dcterms:modified>
</cp:coreProperties>
</file>